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77777777"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58C8B890" w:rsidR="00997F82" w:rsidRPr="003C2452" w:rsidRDefault="00C11666"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 xml:space="preserve">Miestna akčná skupina </w:t>
      </w:r>
      <w:r w:rsidR="00407233">
        <w:rPr>
          <w:rFonts w:ascii="Arial" w:eastAsia="Times New Roman" w:hAnsi="Arial" w:cs="Arial"/>
          <w:b/>
          <w:i/>
          <w:sz w:val="28"/>
          <w:szCs w:val="20"/>
        </w:rPr>
        <w:t>Bebrava</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7D7EC6B2" w:rsidR="00997F82" w:rsidRPr="0070183F" w:rsidRDefault="00997F82" w:rsidP="00997F82">
      <w:pPr>
        <w:spacing w:after="0" w:line="240" w:lineRule="auto"/>
        <w:jc w:val="center"/>
        <w:rPr>
          <w:rFonts w:ascii="Arial" w:eastAsia="Times New Roman" w:hAnsi="Arial" w:cs="Arial"/>
          <w:sz w:val="28"/>
          <w:szCs w:val="20"/>
        </w:rPr>
      </w:pPr>
      <w:r w:rsidRPr="0070183F">
        <w:rPr>
          <w:rFonts w:ascii="Arial" w:eastAsia="Times New Roman" w:hAnsi="Arial" w:cs="Arial"/>
          <w:sz w:val="28"/>
          <w:szCs w:val="20"/>
        </w:rPr>
        <w:t>kód výzvy: IROP-CLLD-</w:t>
      </w:r>
      <w:r w:rsidR="00BA6B77" w:rsidRPr="0070183F">
        <w:rPr>
          <w:rFonts w:ascii="Arial" w:eastAsia="Times New Roman" w:hAnsi="Arial" w:cs="Arial"/>
          <w:sz w:val="28"/>
          <w:szCs w:val="20"/>
        </w:rPr>
        <w:t>V904</w:t>
      </w:r>
      <w:r w:rsidRPr="0070183F">
        <w:rPr>
          <w:rFonts w:ascii="Arial" w:eastAsia="Times New Roman" w:hAnsi="Arial" w:cs="Arial"/>
          <w:sz w:val="28"/>
          <w:szCs w:val="20"/>
        </w:rPr>
        <w:t>-</w:t>
      </w:r>
      <w:r w:rsidR="006663B5" w:rsidRPr="0070183F">
        <w:rPr>
          <w:rFonts w:ascii="Arial" w:eastAsia="Times New Roman" w:hAnsi="Arial" w:cs="Arial"/>
          <w:sz w:val="28"/>
          <w:szCs w:val="20"/>
        </w:rPr>
        <w:t>511</w:t>
      </w:r>
      <w:r w:rsidRPr="0070183F">
        <w:rPr>
          <w:rFonts w:ascii="Arial" w:eastAsia="Times New Roman" w:hAnsi="Arial" w:cs="Arial"/>
          <w:sz w:val="28"/>
          <w:szCs w:val="20"/>
        </w:rPr>
        <w:t>-</w:t>
      </w:r>
      <w:r w:rsidR="006663B5" w:rsidRPr="0070183F">
        <w:rPr>
          <w:rFonts w:ascii="Arial" w:eastAsia="Times New Roman" w:hAnsi="Arial" w:cs="Arial"/>
          <w:sz w:val="28"/>
          <w:szCs w:val="20"/>
        </w:rPr>
        <w:t>001</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7A0D249B" w14:textId="77777777" w:rsidR="00997F82" w:rsidRDefault="00997F82" w:rsidP="00997F82">
      <w:pPr>
        <w:rPr>
          <w:rFonts w:ascii="Arial" w:eastAsia="Times New Roman" w:hAnsi="Arial" w:cs="Arial"/>
          <w:b/>
          <w:sz w:val="28"/>
          <w:szCs w:val="20"/>
        </w:rPr>
      </w:pPr>
    </w:p>
    <w:p w14:paraId="134209B6" w14:textId="77777777" w:rsidR="00470C33" w:rsidRDefault="00470C33" w:rsidP="00470C33">
      <w:pPr>
        <w:jc w:val="center"/>
        <w:rPr>
          <w:ins w:id="0" w:author="Autor"/>
          <w:rFonts w:ascii="Arial" w:eastAsia="Times New Roman" w:hAnsi="Arial" w:cs="Arial"/>
          <w:b/>
          <w:bCs/>
          <w:sz w:val="26"/>
          <w:szCs w:val="26"/>
        </w:rPr>
      </w:pPr>
      <w:ins w:id="1" w:author="Autor">
        <w:r>
          <w:rPr>
            <w:rFonts w:ascii="Arial" w:eastAsia="Times New Roman" w:hAnsi="Arial" w:cs="Arial"/>
            <w:b/>
            <w:bCs/>
            <w:sz w:val="26"/>
            <w:szCs w:val="26"/>
          </w:rPr>
          <w:t>v znení aktualizácie č.1</w:t>
        </w:r>
      </w:ins>
    </w:p>
    <w:p w14:paraId="65425939" w14:textId="77777777" w:rsidR="00997F82" w:rsidRDefault="00997F82" w:rsidP="00997F82">
      <w:pPr>
        <w:rPr>
          <w:rFonts w:ascii="Arial" w:eastAsia="Times New Roman" w:hAnsi="Arial" w:cs="Arial"/>
          <w:b/>
          <w:sz w:val="28"/>
          <w:szCs w:val="20"/>
        </w:rPr>
      </w:pPr>
    </w:p>
    <w:p w14:paraId="3D65D6EB" w14:textId="77777777" w:rsidR="00997F82" w:rsidRDefault="00997F82" w:rsidP="00997F82">
      <w:pPr>
        <w:rPr>
          <w:rFonts w:ascii="Arial" w:eastAsia="Times New Roman" w:hAnsi="Arial" w:cs="Arial"/>
          <w:b/>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4A35EFEA"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EndPr/>
        <w:sdtContent>
          <w:r w:rsidR="00E13A96">
            <w:rPr>
              <w:rFonts w:ascii="Arial" w:hAnsi="Arial" w:cs="Arial"/>
              <w:sz w:val="22"/>
            </w:rPr>
            <w:t>5.1.1 Zvýšenie zamestnanosti na miestnej úrovni podporou podnikania a inovácií</w:t>
          </w:r>
        </w:sdtContent>
      </w:sdt>
    </w:p>
    <w:p w14:paraId="266737C6" w14:textId="0005D508"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E13A96">
            <w:rPr>
              <w:rFonts w:ascii="Arial" w:hAnsi="Arial" w:cs="Arial"/>
              <w:sz w:val="22"/>
            </w:rPr>
            <w:t>A1 Podpora podnikania a inovácií</w:t>
          </w:r>
        </w:sdtContent>
      </w:sdt>
    </w:p>
    <w:p w14:paraId="60D37D52" w14:textId="24724CC0"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AF3E0B">
            <w:rPr>
              <w:rFonts w:ascii="Arial" w:hAnsi="Arial" w:cs="Arial"/>
              <w:b/>
              <w:sz w:val="22"/>
            </w:rPr>
            <w:t>Schéma minimálnej pomoci na podporu mikro a malých podnikov (ďalej len "schéma pomoci")</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03E0693C"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2976F4">
        <w:rPr>
          <w:rFonts w:ascii="Arial" w:hAnsi="Arial" w:cs="Arial"/>
          <w:i/>
          <w:sz w:val="22"/>
        </w:rPr>
        <w:t xml:space="preserve">Miestna akčná skupina </w:t>
      </w:r>
      <w:r w:rsidR="00407233">
        <w:rPr>
          <w:rFonts w:ascii="Arial" w:hAnsi="Arial" w:cs="Arial"/>
          <w:i/>
          <w:sz w:val="22"/>
        </w:rPr>
        <w:t>Bebrava</w:t>
      </w:r>
      <w:r w:rsidRPr="00B50BAE">
        <w:rPr>
          <w:rFonts w:ascii="Arial" w:hAnsi="Arial" w:cs="Arial"/>
          <w:sz w:val="22"/>
        </w:rPr>
        <w:t xml:space="preserve"> </w:t>
      </w:r>
    </w:p>
    <w:p w14:paraId="5C40D1B0" w14:textId="225556C3"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407233">
        <w:rPr>
          <w:rFonts w:ascii="Arial" w:hAnsi="Arial" w:cs="Arial"/>
          <w:i/>
          <w:sz w:val="22"/>
        </w:rPr>
        <w:t>Nám. Ľ. Štúra 1/1</w:t>
      </w:r>
    </w:p>
    <w:p w14:paraId="3DB92461" w14:textId="20A2C457" w:rsidR="00997F82" w:rsidRPr="002976F4" w:rsidRDefault="00997F82" w:rsidP="00DD3EE2">
      <w:pPr>
        <w:tabs>
          <w:tab w:val="left" w:pos="1418"/>
        </w:tabs>
        <w:spacing w:before="120" w:after="120" w:line="240" w:lineRule="auto"/>
        <w:rPr>
          <w:rFonts w:ascii="Arial" w:hAnsi="Arial" w:cs="Arial"/>
          <w:i/>
          <w:sz w:val="22"/>
        </w:rPr>
      </w:pPr>
      <w:r w:rsidRPr="00B50BAE">
        <w:rPr>
          <w:rFonts w:ascii="Arial" w:hAnsi="Arial" w:cs="Arial"/>
          <w:i/>
          <w:sz w:val="22"/>
        </w:rPr>
        <w:tab/>
      </w:r>
      <w:r w:rsidR="000503B1">
        <w:rPr>
          <w:rFonts w:ascii="Arial" w:hAnsi="Arial" w:cs="Arial"/>
          <w:i/>
          <w:sz w:val="22"/>
        </w:rPr>
        <w:t xml:space="preserve">957 01   </w:t>
      </w:r>
      <w:r w:rsidR="00407233">
        <w:rPr>
          <w:rFonts w:ascii="Arial" w:hAnsi="Arial" w:cs="Arial"/>
          <w:i/>
          <w:sz w:val="22"/>
        </w:rPr>
        <w:t>Bánovce nad Bebravou</w:t>
      </w:r>
    </w:p>
    <w:p w14:paraId="02B5761B" w14:textId="47A0FA00" w:rsidR="00997F82" w:rsidRPr="002976F4" w:rsidRDefault="00997F82" w:rsidP="00DD3EE2">
      <w:pPr>
        <w:tabs>
          <w:tab w:val="left" w:pos="1418"/>
        </w:tabs>
        <w:spacing w:before="120" w:after="120" w:line="240" w:lineRule="auto"/>
        <w:rPr>
          <w:rFonts w:ascii="Arial" w:hAnsi="Arial" w:cs="Arial"/>
          <w:i/>
          <w:sz w:val="22"/>
        </w:rPr>
      </w:pPr>
      <w:r w:rsidRPr="002976F4">
        <w:rPr>
          <w:rFonts w:ascii="Arial" w:hAnsi="Arial" w:cs="Arial"/>
          <w:i/>
          <w:sz w:val="22"/>
        </w:rPr>
        <w:tab/>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1226C0B7"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D67079A4C2D74CF998718BB26DAFBA7F"/>
          </w:placeholder>
          <w:date w:fullDate="2021-06-16T00:00:00Z">
            <w:dateFormat w:val="d. M. yyyy"/>
            <w:lid w:val="sk-SK"/>
            <w:storeMappedDataAs w:val="dateTime"/>
            <w:calendar w:val="gregorian"/>
          </w:date>
        </w:sdtPr>
        <w:sdtEndPr/>
        <w:sdtContent>
          <w:r w:rsidR="008F2AF6">
            <w:rPr>
              <w:rFonts w:ascii="Arial" w:hAnsi="Arial" w:cs="Arial"/>
              <w:sz w:val="22"/>
            </w:rPr>
            <w:t>16. 6. 2021</w:t>
          </w:r>
        </w:sdtContent>
      </w:sdt>
    </w:p>
    <w:p w14:paraId="532ABE8D" w14:textId="7099A246"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407233" w:rsidRPr="004966F8">
          <w:rPr>
            <w:rStyle w:val="Hypertextovprepojenie"/>
            <w:rFonts w:cs="Arial"/>
            <w:sz w:val="22"/>
          </w:rPr>
          <w:t>www.masbebrava.sk</w:t>
        </w:r>
      </w:hyperlink>
      <w:r w:rsidRPr="00D01EF0">
        <w:rPr>
          <w:rFonts w:ascii="Arial" w:hAnsi="Arial" w:cs="Arial"/>
          <w:sz w:val="22"/>
        </w:rPr>
        <w:t xml:space="preserve"> a v spolupráci s </w:t>
      </w:r>
      <w:r>
        <w:rPr>
          <w:rFonts w:ascii="Arial" w:hAnsi="Arial" w:cs="Arial"/>
          <w:sz w:val="22"/>
        </w:rPr>
        <w:t>R</w:t>
      </w:r>
      <w:r w:rsidRPr="00D01EF0">
        <w:rPr>
          <w:rFonts w:ascii="Arial" w:hAnsi="Arial" w:cs="Arial"/>
          <w:sz w:val="22"/>
        </w:rPr>
        <w:t>iadiacim orgánom pre IROP (ďalej len „RO“) zabezpečí jej zverejnenie na webovom sídle RO</w:t>
      </w:r>
      <w:del w:id="2" w:author="Autor">
        <w:r w:rsidRPr="00D01EF0" w:rsidDel="00465132">
          <w:rPr>
            <w:rFonts w:ascii="Arial" w:hAnsi="Arial" w:cs="Arial"/>
            <w:sz w:val="22"/>
          </w:rPr>
          <w:delText xml:space="preserve"> </w:delText>
        </w:r>
      </w:del>
      <w:ins w:id="3" w:author="Autor">
        <w:r w:rsidR="00465132">
          <w:rPr>
            <w:rFonts w:ascii="Arial" w:hAnsi="Arial" w:cs="Arial"/>
            <w:sz w:val="22"/>
          </w:rPr>
          <w:fldChar w:fldCharType="begin"/>
        </w:r>
        <w:r w:rsidR="00465132">
          <w:rPr>
            <w:rFonts w:ascii="Arial" w:hAnsi="Arial" w:cs="Arial"/>
            <w:sz w:val="22"/>
          </w:rPr>
          <w:instrText xml:space="preserve"> HYPERLINK "http://" </w:instrText>
        </w:r>
        <w:r w:rsidR="00465132">
          <w:rPr>
            <w:rFonts w:ascii="Arial" w:hAnsi="Arial" w:cs="Arial"/>
            <w:sz w:val="22"/>
          </w:rPr>
          <w:fldChar w:fldCharType="separate"/>
        </w:r>
      </w:ins>
      <w:del w:id="4" w:author="Autor">
        <w:r w:rsidR="00465132" w:rsidRPr="00390222" w:rsidDel="00465132">
          <w:rPr>
            <w:rStyle w:val="Hypertextovprepojenie"/>
            <w:rFonts w:cs="Arial"/>
            <w:sz w:val="22"/>
          </w:rPr>
          <w:delText>www.mpsr.sk</w:delText>
        </w:r>
      </w:del>
      <w:ins w:id="5" w:author="Autor">
        <w:r w:rsidR="00465132">
          <w:rPr>
            <w:rFonts w:ascii="Arial" w:hAnsi="Arial" w:cs="Arial"/>
            <w:sz w:val="22"/>
          </w:rPr>
          <w:fldChar w:fldCharType="end"/>
        </w:r>
      </w:ins>
      <w:del w:id="6" w:author="Autor">
        <w:r w:rsidRPr="00D01EF0" w:rsidDel="00465132">
          <w:rPr>
            <w:rFonts w:ascii="Arial" w:hAnsi="Arial" w:cs="Arial"/>
            <w:sz w:val="22"/>
          </w:rPr>
          <w:delText>.</w:delText>
        </w:r>
      </w:del>
      <w:ins w:id="7" w:author="Autor">
        <w:r w:rsidR="00465132">
          <w:rPr>
            <w:rFonts w:ascii="Arial" w:hAnsi="Arial" w:cs="Arial"/>
            <w:sz w:val="22"/>
          </w:rPr>
          <w:t xml:space="preserve"> www.mirri.gov.sk</w:t>
        </w:r>
      </w:ins>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444FC966"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5330B7" w:rsidRPr="00767567">
        <w:rPr>
          <w:rFonts w:ascii="Arial" w:hAnsi="Arial" w:cs="Arial"/>
          <w:b/>
          <w:bCs/>
          <w:sz w:val="22"/>
        </w:rPr>
        <w:t>2</w:t>
      </w:r>
      <w:r w:rsidR="002976F4" w:rsidRPr="00767567">
        <w:rPr>
          <w:rFonts w:ascii="Arial" w:hAnsi="Arial" w:cs="Arial"/>
          <w:b/>
          <w:bCs/>
          <w:sz w:val="22"/>
        </w:rPr>
        <w:t>50</w:t>
      </w:r>
      <w:r w:rsidR="002976F4" w:rsidRPr="00767567">
        <w:rPr>
          <w:rFonts w:ascii="Arial" w:hAnsi="Arial" w:cs="Arial"/>
          <w:b/>
          <w:sz w:val="22"/>
        </w:rPr>
        <w:t> 000,00</w:t>
      </w:r>
      <w:r w:rsidRPr="00767567">
        <w:rPr>
          <w:rFonts w:ascii="Arial" w:hAnsi="Arial" w:cs="Arial"/>
          <w:b/>
          <w:sz w:val="22"/>
        </w:rPr>
        <w:t xml:space="preserve"> 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711B8159"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w:t>
      </w:r>
      <w:ins w:id="8" w:author="Autor">
        <w:r w:rsidR="00465132" w:rsidRPr="00465132">
          <w:rPr>
            <w:sz w:val="22"/>
            <w:szCs w:val="22"/>
          </w:rPr>
          <w:t>žiadostiach o poskytnutie príspevku (ďalej aj „</w:t>
        </w:r>
      </w:ins>
      <w:r>
        <w:rPr>
          <w:sz w:val="22"/>
          <w:szCs w:val="22"/>
        </w:rPr>
        <w:t>ŽoPr</w:t>
      </w:r>
      <w:ins w:id="9" w:author="Autor">
        <w:r w:rsidR="00465132">
          <w:rPr>
            <w:sz w:val="22"/>
            <w:szCs w:val="22"/>
          </w:rPr>
          <w:t>“)</w:t>
        </w:r>
      </w:ins>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4492C389"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3C6251">
        <w:rPr>
          <w:rFonts w:ascii="Arial" w:hAnsi="Arial" w:cs="Arial"/>
          <w:sz w:val="22"/>
        </w:rPr>
        <w:t>55</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3C6251">
        <w:rPr>
          <w:rFonts w:ascii="Arial" w:hAnsi="Arial" w:cs="Arial"/>
          <w:sz w:val="22"/>
        </w:rPr>
        <w:t>45</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F010550" w14:textId="29234DC1" w:rsidR="000503B1" w:rsidRPr="00321F2A" w:rsidRDefault="00997F82" w:rsidP="00321F2A">
      <w:pPr>
        <w:pStyle w:val="Odsekzoznamu"/>
        <w:numPr>
          <w:ilvl w:val="0"/>
          <w:numId w:val="22"/>
        </w:numPr>
        <w:autoSpaceDE w:val="0"/>
        <w:autoSpaceDN w:val="0"/>
        <w:adjustRightInd w:val="0"/>
        <w:spacing w:after="0" w:line="360" w:lineRule="auto"/>
        <w:ind w:left="714" w:hanging="357"/>
        <w:contextualSpacing w:val="0"/>
        <w:jc w:val="both"/>
        <w:rPr>
          <w:rFonts w:ascii="Arial" w:hAnsi="Arial" w:cs="Arial"/>
          <w:sz w:val="22"/>
          <w:u w:val="single"/>
        </w:rPr>
      </w:pPr>
      <w:r w:rsidRPr="00321F2A">
        <w:rPr>
          <w:rFonts w:ascii="Arial" w:hAnsi="Arial" w:cs="Arial"/>
          <w:sz w:val="22"/>
        </w:rPr>
        <w:t>refundácie.</w:t>
      </w:r>
      <w:r w:rsidR="005330B7" w:rsidRPr="00321F2A">
        <w:rPr>
          <w:rFonts w:ascii="Arial" w:hAnsi="Arial" w:cs="Arial"/>
          <w:sz w:val="22"/>
        </w:rPr>
        <w:t xml:space="preserve"> </w:t>
      </w:r>
      <w:bookmarkStart w:id="10" w:name="_Hlk35605282"/>
    </w:p>
    <w:p w14:paraId="721B7659" w14:textId="77777777" w:rsidR="00321F2A" w:rsidRPr="00321F2A" w:rsidRDefault="00321F2A" w:rsidP="00321F2A">
      <w:pPr>
        <w:pStyle w:val="Odsekzoznamu"/>
        <w:numPr>
          <w:ilvl w:val="0"/>
          <w:numId w:val="22"/>
        </w:numPr>
        <w:autoSpaceDE w:val="0"/>
        <w:autoSpaceDN w:val="0"/>
        <w:adjustRightInd w:val="0"/>
        <w:spacing w:after="0" w:line="360" w:lineRule="auto"/>
        <w:jc w:val="both"/>
        <w:rPr>
          <w:rFonts w:ascii="Arial" w:hAnsi="Arial" w:cs="Arial"/>
          <w:sz w:val="22"/>
          <w:u w:val="single"/>
        </w:rPr>
      </w:pPr>
      <w:r w:rsidRPr="00321F2A">
        <w:rPr>
          <w:rFonts w:ascii="Arial" w:hAnsi="Arial" w:cs="Arial"/>
          <w:sz w:val="22"/>
          <w:u w:val="single"/>
        </w:rPr>
        <w:t>predfinancovania,</w:t>
      </w:r>
    </w:p>
    <w:p w14:paraId="2298196A" w14:textId="77777777" w:rsidR="00321F2A" w:rsidRPr="00321F2A" w:rsidRDefault="00321F2A" w:rsidP="00321F2A">
      <w:pPr>
        <w:pStyle w:val="Odsekzoznamu"/>
        <w:numPr>
          <w:ilvl w:val="0"/>
          <w:numId w:val="22"/>
        </w:numPr>
        <w:autoSpaceDE w:val="0"/>
        <w:autoSpaceDN w:val="0"/>
        <w:adjustRightInd w:val="0"/>
        <w:spacing w:after="0" w:line="360" w:lineRule="auto"/>
        <w:jc w:val="both"/>
        <w:rPr>
          <w:rFonts w:ascii="Arial" w:hAnsi="Arial" w:cs="Arial"/>
          <w:sz w:val="22"/>
        </w:rPr>
      </w:pPr>
      <w:r w:rsidRPr="00321F2A">
        <w:rPr>
          <w:rFonts w:ascii="Arial" w:hAnsi="Arial" w:cs="Arial"/>
          <w:sz w:val="22"/>
        </w:rPr>
        <w:t xml:space="preserve">kombinácie refundácie a predfinancovania. </w:t>
      </w:r>
    </w:p>
    <w:p w14:paraId="4A6AB057" w14:textId="6E64F019" w:rsidR="00321F2A" w:rsidRPr="00321F2A" w:rsidRDefault="00321F2A" w:rsidP="00321F2A">
      <w:pPr>
        <w:autoSpaceDE w:val="0"/>
        <w:autoSpaceDN w:val="0"/>
        <w:adjustRightInd w:val="0"/>
        <w:spacing w:before="120" w:after="120" w:line="240" w:lineRule="auto"/>
        <w:jc w:val="both"/>
        <w:rPr>
          <w:rFonts w:ascii="Arial" w:hAnsi="Arial" w:cs="Arial"/>
          <w:sz w:val="22"/>
          <w:u w:val="single"/>
        </w:rPr>
      </w:pPr>
      <w:r w:rsidRPr="00321F2A">
        <w:rPr>
          <w:rFonts w:ascii="Arial" w:hAnsi="Arial" w:cs="Arial"/>
          <w:sz w:val="22"/>
        </w:rPr>
        <w:t xml:space="preserve">Výzvou definované systémy financovania sú určené pre všetky typy oprávnených žiadateľov. </w:t>
      </w:r>
    </w:p>
    <w:bookmarkEnd w:id="10"/>
    <w:p w14:paraId="383C8DFB" w14:textId="2C2C2464" w:rsidR="00997F82" w:rsidRPr="000503B1" w:rsidRDefault="00997F82" w:rsidP="000503B1">
      <w:pPr>
        <w:autoSpaceDE w:val="0"/>
        <w:autoSpaceDN w:val="0"/>
        <w:adjustRightInd w:val="0"/>
        <w:spacing w:before="120" w:after="120" w:line="240" w:lineRule="auto"/>
        <w:jc w:val="both"/>
        <w:rPr>
          <w:rFonts w:ascii="Arial" w:hAnsi="Arial" w:cs="Arial"/>
          <w:sz w:val="22"/>
          <w:u w:val="single"/>
        </w:rPr>
      </w:pPr>
      <w:r w:rsidRPr="000503B1">
        <w:rPr>
          <w:rFonts w:ascii="Arial" w:hAnsi="Arial" w:cs="Arial"/>
          <w:sz w:val="22"/>
        </w:rPr>
        <w:t>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13B7DABE" w:rsidR="00997F82"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2852C652" w14:textId="2D6A93A6" w:rsidR="000503B1" w:rsidRDefault="000503B1" w:rsidP="000503B1">
      <w:pPr>
        <w:autoSpaceDE w:val="0"/>
        <w:autoSpaceDN w:val="0"/>
        <w:adjustRightInd w:val="0"/>
        <w:spacing w:before="120" w:after="120" w:line="240" w:lineRule="auto"/>
        <w:jc w:val="both"/>
        <w:rPr>
          <w:rFonts w:ascii="Arial" w:hAnsi="Arial" w:cs="Arial"/>
          <w:sz w:val="22"/>
        </w:rPr>
      </w:pPr>
    </w:p>
    <w:p w14:paraId="2C9B6181" w14:textId="77777777" w:rsidR="00321F2A" w:rsidRPr="00D01EF0" w:rsidRDefault="00321F2A" w:rsidP="00321F2A">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predfinancovania</w:t>
      </w:r>
    </w:p>
    <w:p w14:paraId="5FF849D5" w14:textId="77777777" w:rsidR="00321F2A" w:rsidRPr="00D01EF0" w:rsidRDefault="00321F2A" w:rsidP="00321F2A">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predfinancovania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2CCA5A78" w14:textId="6CAF1680" w:rsidR="00321F2A" w:rsidRPr="00D01EF0" w:rsidRDefault="00321F2A" w:rsidP="00321F2A">
      <w:pPr>
        <w:autoSpaceDE w:val="0"/>
        <w:autoSpaceDN w:val="0"/>
        <w:adjustRightInd w:val="0"/>
        <w:spacing w:before="120" w:after="120" w:line="240" w:lineRule="auto"/>
        <w:jc w:val="both"/>
        <w:rPr>
          <w:rFonts w:ascii="Arial" w:hAnsi="Arial" w:cs="Arial"/>
          <w:sz w:val="22"/>
        </w:rPr>
      </w:pPr>
    </w:p>
    <w:p w14:paraId="514E4C81" w14:textId="77777777" w:rsidR="00321F2A" w:rsidRPr="00D01EF0" w:rsidRDefault="00321F2A" w:rsidP="000503B1">
      <w:pPr>
        <w:autoSpaceDE w:val="0"/>
        <w:autoSpaceDN w:val="0"/>
        <w:adjustRightInd w:val="0"/>
        <w:spacing w:before="120" w:after="120" w:line="240" w:lineRule="auto"/>
        <w:jc w:val="both"/>
        <w:rPr>
          <w:rFonts w:ascii="Arial" w:hAnsi="Arial" w:cs="Arial"/>
          <w:sz w:val="22"/>
        </w:rPr>
      </w:pP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4A67C2A4" w14:textId="77777777" w:rsidR="000503B1" w:rsidRDefault="00997F82" w:rsidP="00DD3EE2">
      <w:pPr>
        <w:pStyle w:val="Default"/>
        <w:spacing w:before="120" w:after="120"/>
        <w:jc w:val="both"/>
        <w:rPr>
          <w:sz w:val="22"/>
          <w:szCs w:val="22"/>
        </w:rPr>
      </w:pPr>
      <w:r w:rsidRPr="0027155D">
        <w:rPr>
          <w:sz w:val="22"/>
          <w:szCs w:val="22"/>
        </w:rPr>
        <w:lastRenderedPageBreak/>
        <w:t xml:space="preserve">Schvaľovanie ŽoPr prebieha systémom tzv. hodnotiacich kôl. Možnosť priebežného predkladania </w:t>
      </w:r>
    </w:p>
    <w:p w14:paraId="61B7E691" w14:textId="73DB981F" w:rsidR="00997F82" w:rsidRPr="0027155D" w:rsidRDefault="00997F82" w:rsidP="00DD3EE2">
      <w:pPr>
        <w:pStyle w:val="Default"/>
        <w:spacing w:before="120" w:after="120"/>
        <w:jc w:val="both"/>
        <w:rPr>
          <w:sz w:val="22"/>
          <w:szCs w:val="22"/>
        </w:rPr>
      </w:pPr>
      <w:r w:rsidRPr="0027155D">
        <w:rPr>
          <w:sz w:val="22"/>
          <w:szCs w:val="22"/>
        </w:rPr>
        <w:t>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48361552" w14:textId="77777777" w:rsidR="000503B1" w:rsidRDefault="000503B1" w:rsidP="00DD3EE2">
      <w:pPr>
        <w:pStyle w:val="Default"/>
        <w:spacing w:before="120" w:after="120"/>
        <w:jc w:val="both"/>
        <w:rPr>
          <w:b/>
          <w:sz w:val="22"/>
          <w:szCs w:val="22"/>
        </w:rPr>
      </w:pPr>
    </w:p>
    <w:p w14:paraId="67153DC9" w14:textId="09A2DE48" w:rsidR="00997F82" w:rsidRPr="0027155D" w:rsidRDefault="00997F82" w:rsidP="00DD3EE2">
      <w:pPr>
        <w:pStyle w:val="Default"/>
        <w:spacing w:before="120" w:after="120"/>
        <w:jc w:val="both"/>
        <w:rPr>
          <w:b/>
          <w:sz w:val="22"/>
          <w:szCs w:val="22"/>
        </w:rPr>
      </w:pPr>
      <w:r w:rsidRPr="0027155D">
        <w:rPr>
          <w:b/>
          <w:sz w:val="22"/>
          <w:szCs w:val="22"/>
        </w:rPr>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2D7EC86C" w14:textId="77777777" w:rsidR="000503B1" w:rsidRDefault="000503B1" w:rsidP="00DD3EE2">
      <w:pPr>
        <w:spacing w:before="120" w:after="120" w:line="240" w:lineRule="auto"/>
        <w:jc w:val="both"/>
        <w:outlineLvl w:val="0"/>
        <w:rPr>
          <w:rFonts w:ascii="Arial" w:hAnsi="Arial" w:cs="Arial"/>
          <w:b/>
          <w:sz w:val="22"/>
        </w:rPr>
      </w:pPr>
    </w:p>
    <w:p w14:paraId="34F0448D" w14:textId="3D42247E"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29" w:type="dxa"/>
        <w:tblLook w:val="04A0" w:firstRow="1" w:lastRow="0" w:firstColumn="1" w:lastColumn="0" w:noHBand="0" w:noVBand="1"/>
      </w:tblPr>
      <w:tblGrid>
        <w:gridCol w:w="1445"/>
        <w:gridCol w:w="1353"/>
        <w:gridCol w:w="1546"/>
        <w:gridCol w:w="1463"/>
        <w:gridCol w:w="3822"/>
      </w:tblGrid>
      <w:tr w:rsidR="000F429D" w:rsidRPr="0027155D" w14:paraId="2FDC11FD" w14:textId="77777777" w:rsidTr="0091627C">
        <w:tc>
          <w:tcPr>
            <w:tcW w:w="9629" w:type="dxa"/>
            <w:gridSpan w:val="5"/>
          </w:tcPr>
          <w:p w14:paraId="0082AAB8" w14:textId="32AF4FAD" w:rsidR="000F429D" w:rsidRPr="0027155D" w:rsidRDefault="000F429D"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0F429D" w:rsidRPr="0027155D" w14:paraId="13D51C80" w14:textId="77777777" w:rsidTr="000F429D">
        <w:tc>
          <w:tcPr>
            <w:tcW w:w="1445" w:type="dxa"/>
          </w:tcPr>
          <w:p w14:paraId="28AAD2C8" w14:textId="77777777" w:rsidR="000F429D" w:rsidRPr="0027155D" w:rsidRDefault="000F429D"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1353" w:type="dxa"/>
          </w:tcPr>
          <w:p w14:paraId="3C6506A7" w14:textId="77777777" w:rsidR="000F429D" w:rsidRPr="0027155D" w:rsidRDefault="000F429D"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1546" w:type="dxa"/>
          </w:tcPr>
          <w:p w14:paraId="62C88606" w14:textId="4632C6B7" w:rsidR="000F429D" w:rsidRDefault="000F429D" w:rsidP="00016DEA">
            <w:pPr>
              <w:spacing w:before="60" w:after="60" w:line="240" w:lineRule="auto"/>
              <w:jc w:val="center"/>
              <w:outlineLvl w:val="0"/>
              <w:rPr>
                <w:rFonts w:ascii="Arial" w:hAnsi="Arial" w:cs="Arial"/>
                <w:sz w:val="20"/>
                <w:szCs w:val="20"/>
              </w:rPr>
            </w:pPr>
            <w:ins w:id="11" w:author="Autor">
              <w:r>
                <w:rPr>
                  <w:rFonts w:ascii="Arial" w:hAnsi="Arial" w:cs="Arial"/>
                  <w:sz w:val="20"/>
                  <w:szCs w:val="20"/>
                </w:rPr>
                <w:t>3</w:t>
              </w:r>
            </w:ins>
          </w:p>
        </w:tc>
        <w:tc>
          <w:tcPr>
            <w:tcW w:w="1463" w:type="dxa"/>
          </w:tcPr>
          <w:p w14:paraId="503E45BC" w14:textId="04D698E1" w:rsidR="000F429D" w:rsidRDefault="000F429D" w:rsidP="00016DEA">
            <w:pPr>
              <w:spacing w:before="60" w:after="60" w:line="240" w:lineRule="auto"/>
              <w:jc w:val="center"/>
              <w:outlineLvl w:val="0"/>
              <w:rPr>
                <w:ins w:id="12" w:author="Autor"/>
                <w:rFonts w:ascii="Arial" w:hAnsi="Arial" w:cs="Arial"/>
                <w:sz w:val="20"/>
                <w:szCs w:val="20"/>
              </w:rPr>
            </w:pPr>
            <w:ins w:id="13" w:author="Autor">
              <w:r>
                <w:rPr>
                  <w:rFonts w:ascii="Arial" w:hAnsi="Arial" w:cs="Arial"/>
                  <w:sz w:val="20"/>
                  <w:szCs w:val="20"/>
                </w:rPr>
                <w:t>4</w:t>
              </w:r>
            </w:ins>
          </w:p>
        </w:tc>
        <w:tc>
          <w:tcPr>
            <w:tcW w:w="3822" w:type="dxa"/>
          </w:tcPr>
          <w:p w14:paraId="0ABD1B83" w14:textId="63A1C638" w:rsidR="000F429D" w:rsidRPr="0027155D" w:rsidRDefault="000F429D"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0F429D" w:rsidRPr="0027155D" w14:paraId="18049F63" w14:textId="77777777" w:rsidTr="000F429D">
        <w:trPr>
          <w:trHeight w:val="1121"/>
        </w:trPr>
        <w:tc>
          <w:tcPr>
            <w:tcW w:w="1445" w:type="dxa"/>
            <w:vAlign w:val="center"/>
          </w:tcPr>
          <w:p w14:paraId="71B31EE8" w14:textId="2EC646BA" w:rsidR="000F429D" w:rsidRDefault="000F429D" w:rsidP="00446FD9">
            <w:pPr>
              <w:spacing w:before="60" w:after="60" w:line="240" w:lineRule="auto"/>
              <w:jc w:val="center"/>
              <w:outlineLvl w:val="0"/>
              <w:rPr>
                <w:rFonts w:ascii="Arial" w:hAnsi="Arial" w:cs="Arial"/>
                <w:sz w:val="20"/>
                <w:szCs w:val="20"/>
              </w:rPr>
            </w:pPr>
            <w:r>
              <w:rPr>
                <w:rFonts w:ascii="Arial" w:hAnsi="Arial" w:cs="Arial"/>
                <w:sz w:val="20"/>
                <w:szCs w:val="20"/>
              </w:rPr>
              <w:t>20.08.2021</w:t>
            </w:r>
          </w:p>
        </w:tc>
        <w:tc>
          <w:tcPr>
            <w:tcW w:w="1353" w:type="dxa"/>
            <w:vAlign w:val="center"/>
          </w:tcPr>
          <w:p w14:paraId="7FB5A443" w14:textId="7AED9CA6" w:rsidR="000F429D" w:rsidRDefault="000F429D" w:rsidP="00446FD9">
            <w:pPr>
              <w:spacing w:before="60" w:after="60" w:line="240" w:lineRule="auto"/>
              <w:jc w:val="center"/>
              <w:outlineLvl w:val="0"/>
              <w:rPr>
                <w:rFonts w:ascii="Arial" w:hAnsi="Arial" w:cs="Arial"/>
                <w:sz w:val="20"/>
                <w:szCs w:val="20"/>
              </w:rPr>
            </w:pPr>
            <w:r>
              <w:rPr>
                <w:rFonts w:ascii="Arial" w:hAnsi="Arial" w:cs="Arial"/>
                <w:sz w:val="20"/>
                <w:szCs w:val="20"/>
              </w:rPr>
              <w:t>20.10.2021</w:t>
            </w:r>
          </w:p>
        </w:tc>
        <w:tc>
          <w:tcPr>
            <w:tcW w:w="1546" w:type="dxa"/>
            <w:vAlign w:val="center"/>
          </w:tcPr>
          <w:p w14:paraId="12D68ED9" w14:textId="4C8DFCE2" w:rsidR="000F429D" w:rsidRPr="0027155D" w:rsidRDefault="000F429D" w:rsidP="000F429D">
            <w:pPr>
              <w:spacing w:before="60" w:after="60" w:line="240" w:lineRule="auto"/>
              <w:jc w:val="center"/>
              <w:outlineLvl w:val="0"/>
              <w:rPr>
                <w:rFonts w:ascii="Arial" w:hAnsi="Arial" w:cs="Arial"/>
                <w:sz w:val="20"/>
                <w:szCs w:val="20"/>
              </w:rPr>
            </w:pPr>
            <w:ins w:id="14" w:author="Autor">
              <w:r>
                <w:rPr>
                  <w:rFonts w:ascii="Arial" w:hAnsi="Arial" w:cs="Arial"/>
                  <w:sz w:val="20"/>
                  <w:szCs w:val="20"/>
                </w:rPr>
                <w:t>20.12.2021</w:t>
              </w:r>
            </w:ins>
          </w:p>
        </w:tc>
        <w:tc>
          <w:tcPr>
            <w:tcW w:w="1463" w:type="dxa"/>
            <w:vAlign w:val="center"/>
          </w:tcPr>
          <w:p w14:paraId="031FFD7F" w14:textId="7A699872" w:rsidR="000F429D" w:rsidRPr="0027155D" w:rsidRDefault="000F429D" w:rsidP="000F429D">
            <w:pPr>
              <w:spacing w:before="60" w:after="60" w:line="240" w:lineRule="auto"/>
              <w:jc w:val="center"/>
              <w:outlineLvl w:val="0"/>
              <w:rPr>
                <w:ins w:id="15" w:author="Autor"/>
                <w:rFonts w:ascii="Arial" w:hAnsi="Arial" w:cs="Arial"/>
                <w:sz w:val="20"/>
                <w:szCs w:val="20"/>
              </w:rPr>
            </w:pPr>
            <w:ins w:id="16" w:author="Autor">
              <w:r>
                <w:rPr>
                  <w:rFonts w:ascii="Arial" w:hAnsi="Arial" w:cs="Arial"/>
                  <w:sz w:val="20"/>
                  <w:szCs w:val="20"/>
                </w:rPr>
                <w:t>21.02.2022</w:t>
              </w:r>
            </w:ins>
          </w:p>
        </w:tc>
        <w:tc>
          <w:tcPr>
            <w:tcW w:w="3822" w:type="dxa"/>
          </w:tcPr>
          <w:p w14:paraId="766B9373" w14:textId="00060CA6" w:rsidR="000F429D" w:rsidRDefault="000F429D" w:rsidP="00F9589C">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w:t>
            </w:r>
            <w:ins w:id="17" w:author="Autor">
              <w:r>
                <w:rPr>
                  <w:rFonts w:ascii="Arial" w:hAnsi="Arial" w:cs="Arial"/>
                  <w:sz w:val="20"/>
                  <w:szCs w:val="20"/>
                </w:rPr>
                <w:t>1</w:t>
              </w:r>
            </w:ins>
            <w:del w:id="18" w:author="Autor">
              <w:r w:rsidDel="00150D2A">
                <w:rPr>
                  <w:rFonts w:ascii="Arial" w:hAnsi="Arial" w:cs="Arial"/>
                  <w:sz w:val="20"/>
                  <w:szCs w:val="20"/>
                </w:rPr>
                <w:delText>2</w:delText>
              </w:r>
            </w:del>
            <w:r>
              <w:rPr>
                <w:rFonts w:ascii="Arial" w:hAnsi="Arial" w:cs="Arial"/>
                <w:sz w:val="20"/>
                <w:szCs w:val="20"/>
              </w:rPr>
              <w:t xml:space="preserve"> mesiac</w:t>
            </w:r>
            <w:ins w:id="19" w:author="Autor">
              <w:r>
                <w:rPr>
                  <w:rFonts w:ascii="Arial" w:hAnsi="Arial" w:cs="Arial"/>
                  <w:sz w:val="20"/>
                  <w:szCs w:val="20"/>
                </w:rPr>
                <w:t>a</w:t>
              </w:r>
            </w:ins>
            <w:del w:id="20" w:author="Autor">
              <w:r w:rsidDel="00150D2A">
                <w:rPr>
                  <w:rFonts w:ascii="Arial" w:hAnsi="Arial" w:cs="Arial"/>
                  <w:sz w:val="20"/>
                  <w:szCs w:val="20"/>
                </w:rPr>
                <w:delText>ov</w:delText>
              </w:r>
            </w:del>
            <w:r>
              <w:rPr>
                <w:rFonts w:ascii="Arial" w:hAnsi="Arial" w:cs="Arial"/>
                <w:sz w:val="20"/>
                <w:szCs w:val="20"/>
              </w:rPr>
              <w:t xml:space="preserve"> od predchádzajúceho hodnotiaceho kola a to vždy k 20. dňu príslušného mesiaca.</w:t>
            </w:r>
          </w:p>
        </w:tc>
      </w:tr>
      <w:tr w:rsidR="000F429D" w:rsidRPr="0027155D" w14:paraId="4312D288" w14:textId="77777777" w:rsidTr="000F429D">
        <w:trPr>
          <w:ins w:id="21" w:author="Autor"/>
        </w:trPr>
        <w:tc>
          <w:tcPr>
            <w:tcW w:w="1445" w:type="dxa"/>
            <w:vAlign w:val="center"/>
          </w:tcPr>
          <w:p w14:paraId="7E2D49FD" w14:textId="10561BE2" w:rsidR="000F429D" w:rsidRDefault="000F429D" w:rsidP="00446FD9">
            <w:pPr>
              <w:spacing w:before="60" w:after="60" w:line="240" w:lineRule="auto"/>
              <w:jc w:val="center"/>
              <w:outlineLvl w:val="0"/>
              <w:rPr>
                <w:ins w:id="22" w:author="Autor"/>
                <w:rFonts w:ascii="Arial" w:hAnsi="Arial" w:cs="Arial"/>
                <w:sz w:val="20"/>
                <w:szCs w:val="20"/>
              </w:rPr>
            </w:pPr>
            <w:ins w:id="23" w:author="Autor">
              <w:r>
                <w:rPr>
                  <w:rFonts w:ascii="Arial" w:hAnsi="Arial" w:cs="Arial"/>
                  <w:sz w:val="20"/>
                  <w:szCs w:val="20"/>
                </w:rPr>
                <w:t>5</w:t>
              </w:r>
            </w:ins>
          </w:p>
        </w:tc>
        <w:tc>
          <w:tcPr>
            <w:tcW w:w="1353" w:type="dxa"/>
            <w:vAlign w:val="center"/>
          </w:tcPr>
          <w:p w14:paraId="2A7C6FB7" w14:textId="52786945" w:rsidR="000F429D" w:rsidRDefault="000F429D" w:rsidP="00446FD9">
            <w:pPr>
              <w:spacing w:before="60" w:after="60" w:line="240" w:lineRule="auto"/>
              <w:jc w:val="center"/>
              <w:outlineLvl w:val="0"/>
              <w:rPr>
                <w:ins w:id="24" w:author="Autor"/>
                <w:rFonts w:ascii="Arial" w:hAnsi="Arial" w:cs="Arial"/>
                <w:sz w:val="20"/>
                <w:szCs w:val="20"/>
              </w:rPr>
            </w:pPr>
            <w:ins w:id="25" w:author="Autor">
              <w:r>
                <w:rPr>
                  <w:rFonts w:ascii="Arial" w:hAnsi="Arial" w:cs="Arial"/>
                  <w:sz w:val="20"/>
                  <w:szCs w:val="20"/>
                </w:rPr>
                <w:t>6</w:t>
              </w:r>
            </w:ins>
          </w:p>
        </w:tc>
        <w:tc>
          <w:tcPr>
            <w:tcW w:w="1546" w:type="dxa"/>
            <w:vAlign w:val="center"/>
          </w:tcPr>
          <w:p w14:paraId="02D67C40" w14:textId="706B506F" w:rsidR="000F429D" w:rsidRDefault="000F429D" w:rsidP="000F429D">
            <w:pPr>
              <w:spacing w:before="60" w:after="60" w:line="240" w:lineRule="auto"/>
              <w:jc w:val="center"/>
              <w:outlineLvl w:val="0"/>
              <w:rPr>
                <w:ins w:id="26" w:author="Autor"/>
                <w:rFonts w:ascii="Arial" w:hAnsi="Arial" w:cs="Arial"/>
                <w:sz w:val="20"/>
                <w:szCs w:val="20"/>
              </w:rPr>
            </w:pPr>
            <w:ins w:id="27" w:author="Autor">
              <w:r>
                <w:rPr>
                  <w:rFonts w:ascii="Arial" w:hAnsi="Arial" w:cs="Arial"/>
                  <w:sz w:val="20"/>
                  <w:szCs w:val="20"/>
                </w:rPr>
                <w:t>7</w:t>
              </w:r>
            </w:ins>
          </w:p>
        </w:tc>
        <w:tc>
          <w:tcPr>
            <w:tcW w:w="1463" w:type="dxa"/>
            <w:vAlign w:val="center"/>
          </w:tcPr>
          <w:p w14:paraId="796962A3" w14:textId="5FF9A064" w:rsidR="000F429D" w:rsidRDefault="000F429D" w:rsidP="000F429D">
            <w:pPr>
              <w:spacing w:before="60" w:after="60" w:line="240" w:lineRule="auto"/>
              <w:jc w:val="center"/>
              <w:outlineLvl w:val="0"/>
              <w:rPr>
                <w:ins w:id="28" w:author="Autor"/>
                <w:rFonts w:ascii="Arial" w:hAnsi="Arial" w:cs="Arial"/>
                <w:sz w:val="20"/>
                <w:szCs w:val="20"/>
              </w:rPr>
            </w:pPr>
            <w:ins w:id="29" w:author="Autor">
              <w:r>
                <w:rPr>
                  <w:rFonts w:ascii="Arial" w:hAnsi="Arial" w:cs="Arial"/>
                  <w:sz w:val="20"/>
                  <w:szCs w:val="20"/>
                </w:rPr>
                <w:t>8</w:t>
              </w:r>
            </w:ins>
          </w:p>
        </w:tc>
        <w:tc>
          <w:tcPr>
            <w:tcW w:w="3822" w:type="dxa"/>
          </w:tcPr>
          <w:p w14:paraId="5AF9FAAE" w14:textId="068B1617" w:rsidR="000F429D" w:rsidRPr="0027155D" w:rsidRDefault="000F429D" w:rsidP="00F9589C">
            <w:pPr>
              <w:spacing w:before="60" w:after="60" w:line="240" w:lineRule="auto"/>
              <w:jc w:val="center"/>
              <w:outlineLvl w:val="0"/>
              <w:rPr>
                <w:ins w:id="30" w:author="Autor"/>
                <w:rFonts w:ascii="Arial" w:hAnsi="Arial" w:cs="Arial"/>
                <w:sz w:val="20"/>
                <w:szCs w:val="20"/>
              </w:rPr>
            </w:pPr>
            <w:ins w:id="31" w:author="Autor">
              <w:r>
                <w:rPr>
                  <w:rFonts w:ascii="Arial" w:hAnsi="Arial" w:cs="Arial"/>
                  <w:sz w:val="20"/>
                  <w:szCs w:val="20"/>
                </w:rPr>
                <w:t>9</w:t>
              </w:r>
            </w:ins>
          </w:p>
        </w:tc>
      </w:tr>
      <w:tr w:rsidR="000F429D" w:rsidRPr="0027155D" w14:paraId="2DC5979D" w14:textId="77777777" w:rsidTr="000F429D">
        <w:trPr>
          <w:trHeight w:val="904"/>
          <w:ins w:id="32" w:author="Autor"/>
        </w:trPr>
        <w:tc>
          <w:tcPr>
            <w:tcW w:w="1445" w:type="dxa"/>
            <w:vAlign w:val="center"/>
          </w:tcPr>
          <w:p w14:paraId="12B668AD" w14:textId="1EB94324" w:rsidR="000F429D" w:rsidRDefault="000F429D" w:rsidP="00446FD9">
            <w:pPr>
              <w:spacing w:before="60" w:after="60" w:line="240" w:lineRule="auto"/>
              <w:jc w:val="center"/>
              <w:outlineLvl w:val="0"/>
              <w:rPr>
                <w:ins w:id="33" w:author="Autor"/>
                <w:rFonts w:ascii="Arial" w:hAnsi="Arial" w:cs="Arial"/>
                <w:sz w:val="20"/>
                <w:szCs w:val="20"/>
              </w:rPr>
            </w:pPr>
            <w:ins w:id="34" w:author="Autor">
              <w:r>
                <w:rPr>
                  <w:rFonts w:ascii="Arial" w:hAnsi="Arial" w:cs="Arial"/>
                  <w:sz w:val="20"/>
                  <w:szCs w:val="20"/>
                </w:rPr>
                <w:t>20.04.2022</w:t>
              </w:r>
            </w:ins>
          </w:p>
        </w:tc>
        <w:tc>
          <w:tcPr>
            <w:tcW w:w="1353" w:type="dxa"/>
            <w:vAlign w:val="center"/>
          </w:tcPr>
          <w:p w14:paraId="7ADA7C7A" w14:textId="6ABB009A" w:rsidR="000F429D" w:rsidRDefault="000F429D" w:rsidP="00446FD9">
            <w:pPr>
              <w:spacing w:before="60" w:after="60" w:line="240" w:lineRule="auto"/>
              <w:jc w:val="center"/>
              <w:outlineLvl w:val="0"/>
              <w:rPr>
                <w:ins w:id="35" w:author="Autor"/>
                <w:rFonts w:ascii="Arial" w:hAnsi="Arial" w:cs="Arial"/>
                <w:sz w:val="20"/>
                <w:szCs w:val="20"/>
              </w:rPr>
            </w:pPr>
            <w:ins w:id="36" w:author="Autor">
              <w:r>
                <w:rPr>
                  <w:rFonts w:ascii="Arial" w:hAnsi="Arial" w:cs="Arial"/>
                  <w:sz w:val="20"/>
                  <w:szCs w:val="20"/>
                </w:rPr>
                <w:t>20.06.2022</w:t>
              </w:r>
            </w:ins>
          </w:p>
        </w:tc>
        <w:tc>
          <w:tcPr>
            <w:tcW w:w="1546" w:type="dxa"/>
            <w:vAlign w:val="center"/>
          </w:tcPr>
          <w:p w14:paraId="2AE6470A" w14:textId="362D7ECB" w:rsidR="000F429D" w:rsidRDefault="000F429D" w:rsidP="000F429D">
            <w:pPr>
              <w:spacing w:before="60" w:after="60" w:line="240" w:lineRule="auto"/>
              <w:jc w:val="center"/>
              <w:outlineLvl w:val="0"/>
              <w:rPr>
                <w:ins w:id="37" w:author="Autor"/>
                <w:rFonts w:ascii="Arial" w:hAnsi="Arial" w:cs="Arial"/>
                <w:sz w:val="20"/>
                <w:szCs w:val="20"/>
              </w:rPr>
            </w:pPr>
            <w:ins w:id="38" w:author="Autor">
              <w:r>
                <w:rPr>
                  <w:rFonts w:ascii="Arial" w:hAnsi="Arial" w:cs="Arial"/>
                  <w:sz w:val="20"/>
                  <w:szCs w:val="20"/>
                </w:rPr>
                <w:t>22.08.2022</w:t>
              </w:r>
            </w:ins>
          </w:p>
        </w:tc>
        <w:tc>
          <w:tcPr>
            <w:tcW w:w="1463" w:type="dxa"/>
            <w:vAlign w:val="center"/>
          </w:tcPr>
          <w:p w14:paraId="5F4001B4" w14:textId="22100B4C" w:rsidR="000F429D" w:rsidRDefault="000F429D" w:rsidP="000F429D">
            <w:pPr>
              <w:spacing w:before="60" w:after="60" w:line="240" w:lineRule="auto"/>
              <w:jc w:val="center"/>
              <w:outlineLvl w:val="0"/>
              <w:rPr>
                <w:ins w:id="39" w:author="Autor"/>
                <w:rFonts w:ascii="Arial" w:hAnsi="Arial" w:cs="Arial"/>
                <w:sz w:val="20"/>
                <w:szCs w:val="20"/>
              </w:rPr>
            </w:pPr>
            <w:ins w:id="40" w:author="Autor">
              <w:r>
                <w:rPr>
                  <w:rFonts w:ascii="Arial" w:hAnsi="Arial" w:cs="Arial"/>
                  <w:sz w:val="20"/>
                  <w:szCs w:val="20"/>
                </w:rPr>
                <w:t>20.10.2022</w:t>
              </w:r>
            </w:ins>
          </w:p>
        </w:tc>
        <w:tc>
          <w:tcPr>
            <w:tcW w:w="3822" w:type="dxa"/>
            <w:vAlign w:val="center"/>
          </w:tcPr>
          <w:p w14:paraId="358E43A3" w14:textId="5D2515BC" w:rsidR="000F429D" w:rsidRPr="0027155D" w:rsidRDefault="000F429D" w:rsidP="000F429D">
            <w:pPr>
              <w:spacing w:before="60" w:after="60" w:line="240" w:lineRule="auto"/>
              <w:jc w:val="center"/>
              <w:outlineLvl w:val="0"/>
              <w:rPr>
                <w:ins w:id="41" w:author="Autor"/>
                <w:rFonts w:ascii="Arial" w:hAnsi="Arial" w:cs="Arial"/>
                <w:sz w:val="20"/>
                <w:szCs w:val="20"/>
              </w:rPr>
            </w:pPr>
            <w:ins w:id="42" w:author="Autor">
              <w:r>
                <w:rPr>
                  <w:rFonts w:ascii="Arial" w:hAnsi="Arial" w:cs="Arial"/>
                  <w:sz w:val="20"/>
                  <w:szCs w:val="20"/>
                </w:rPr>
                <w:t>20.12.2022</w:t>
              </w:r>
            </w:ins>
          </w:p>
        </w:tc>
      </w:tr>
    </w:tbl>
    <w:p w14:paraId="04634F24" w14:textId="77777777" w:rsidR="00997F82" w:rsidRPr="009134F1" w:rsidRDefault="00997F82" w:rsidP="00997F82">
      <w:pPr>
        <w:pStyle w:val="Default"/>
        <w:spacing w:before="120" w:after="120"/>
        <w:jc w:val="both"/>
        <w:rPr>
          <w:sz w:val="22"/>
          <w:szCs w:val="22"/>
          <w:lang w:eastAsia="cs-CZ"/>
        </w:rPr>
      </w:pPr>
      <w:bookmarkStart w:id="43"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43"/>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22CA8FA1"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xml:space="preserve">, vrátane spôsobu ich preukazovania zo strany žiadateľa </w:t>
      </w:r>
      <w:del w:id="44" w:author="Autor">
        <w:r w:rsidDel="00465132">
          <w:rPr>
            <w:rFonts w:ascii="Arial" w:hAnsi="Arial" w:cs="Arial"/>
            <w:sz w:val="22"/>
          </w:rPr>
          <w:delText>o príspevok</w:delText>
        </w:r>
      </w:del>
      <w:ins w:id="45" w:author="Autor">
        <w:r w:rsidR="00465132" w:rsidRPr="00465132">
          <w:rPr>
            <w:rFonts w:ascii="Arial" w:hAnsi="Arial" w:cs="Arial"/>
            <w:sz w:val="22"/>
          </w:rPr>
          <w:t>spôsobu overenia zo strany MAS</w:t>
        </w:r>
      </w:ins>
      <w:r w:rsidRPr="006A79F0">
        <w:rPr>
          <w:rFonts w:ascii="Arial" w:hAnsi="Arial" w:cs="Arial"/>
          <w:sz w:val="22"/>
        </w:rPr>
        <w:t>.</w:t>
      </w:r>
    </w:p>
    <w:p w14:paraId="17E29154" w14:textId="50ED8B6E" w:rsidR="00997F82"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440ADCF8" w14:textId="6FCBE00C" w:rsidR="003D196B" w:rsidRDefault="003D196B" w:rsidP="00997F82">
      <w:pPr>
        <w:spacing w:before="120" w:after="120" w:line="240" w:lineRule="auto"/>
        <w:jc w:val="both"/>
        <w:rPr>
          <w:rFonts w:ascii="Arial" w:hAnsi="Arial" w:cs="Arial"/>
          <w:sz w:val="22"/>
        </w:rPr>
      </w:pPr>
    </w:p>
    <w:p w14:paraId="7B5F10E9" w14:textId="0918B1DC" w:rsidR="003D196B" w:rsidRDefault="003D196B" w:rsidP="00997F82">
      <w:pPr>
        <w:spacing w:before="120" w:after="120" w:line="240" w:lineRule="auto"/>
        <w:jc w:val="both"/>
        <w:rPr>
          <w:rFonts w:ascii="Arial" w:hAnsi="Arial" w:cs="Arial"/>
          <w:sz w:val="22"/>
        </w:rPr>
      </w:pPr>
    </w:p>
    <w:p w14:paraId="136BF81A" w14:textId="13FF2C7B" w:rsidR="003D196B" w:rsidRDefault="003D196B" w:rsidP="00997F82">
      <w:pPr>
        <w:spacing w:before="120" w:after="120" w:line="240" w:lineRule="auto"/>
        <w:jc w:val="both"/>
        <w:rPr>
          <w:rFonts w:ascii="Arial" w:hAnsi="Arial" w:cs="Arial"/>
          <w:sz w:val="22"/>
        </w:rPr>
      </w:pPr>
    </w:p>
    <w:p w14:paraId="3F5A2773" w14:textId="00A84C89" w:rsidR="005160A0" w:rsidRDefault="005160A0" w:rsidP="00997F82">
      <w:pPr>
        <w:spacing w:before="120" w:after="120" w:line="240" w:lineRule="auto"/>
        <w:jc w:val="both"/>
        <w:rPr>
          <w:rFonts w:ascii="Arial" w:hAnsi="Arial" w:cs="Arial"/>
          <w:sz w:val="22"/>
        </w:rPr>
      </w:pP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lastRenderedPageBreak/>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F6C417D" w14:textId="77777777" w:rsidTr="00687273">
        <w:trPr>
          <w:trHeight w:val="287"/>
        </w:trPr>
        <w:tc>
          <w:tcPr>
            <w:tcW w:w="9776" w:type="dxa"/>
            <w:shd w:val="clear" w:color="auto" w:fill="F2F2F2" w:themeFill="background1" w:themeFillShade="F2"/>
            <w:vAlign w:val="center"/>
          </w:tcPr>
          <w:p w14:paraId="6837CACE" w14:textId="77777777" w:rsidR="00997F82" w:rsidRPr="006D71F3" w:rsidRDefault="00997F82" w:rsidP="00016DEA">
            <w:pPr>
              <w:pStyle w:val="Odsekzoznamu"/>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r>
              <w:rPr>
                <w:rFonts w:ascii="Arial" w:hAnsi="Arial" w:cs="Arial"/>
                <w:b/>
                <w:sz w:val="20"/>
                <w:szCs w:val="20"/>
              </w:rPr>
              <w:t xml:space="preserve"> a veľkosť podniku</w:t>
            </w:r>
          </w:p>
        </w:tc>
      </w:tr>
      <w:tr w:rsidR="00997F82" w:rsidRPr="006A79F0" w14:paraId="779A2EA8" w14:textId="77777777" w:rsidTr="00687273">
        <w:tc>
          <w:tcPr>
            <w:tcW w:w="9776" w:type="dxa"/>
            <w:shd w:val="clear" w:color="auto" w:fill="auto"/>
          </w:tcPr>
          <w:p w14:paraId="37192D88" w14:textId="77777777" w:rsidR="00997F82" w:rsidRDefault="00997F82" w:rsidP="00687273">
            <w:pPr>
              <w:pStyle w:val="Odsekzoznamu"/>
              <w:widowControl w:val="0"/>
              <w:spacing w:before="120" w:after="120" w:line="240" w:lineRule="auto"/>
              <w:ind w:left="85"/>
              <w:contextualSpacing w:val="0"/>
              <w:jc w:val="both"/>
              <w:rPr>
                <w:rFonts w:ascii="Arial" w:hAnsi="Arial" w:cs="Arial"/>
                <w:b/>
                <w:bCs/>
                <w:sz w:val="20"/>
                <w:szCs w:val="20"/>
              </w:rPr>
            </w:pPr>
            <w:r>
              <w:rPr>
                <w:rFonts w:ascii="Arial" w:hAnsi="Arial" w:cs="Arial"/>
                <w:b/>
                <w:bCs/>
                <w:sz w:val="20"/>
                <w:szCs w:val="20"/>
              </w:rPr>
              <w:t>Opis podmienky:</w:t>
            </w:r>
          </w:p>
          <w:p w14:paraId="5BF47B11" w14:textId="186F7523" w:rsidR="00997F82"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B7618">
              <w:rPr>
                <w:rFonts w:ascii="Arial" w:hAnsi="Arial" w:cs="Arial"/>
                <w:bCs/>
                <w:sz w:val="20"/>
                <w:szCs w:val="20"/>
              </w:rPr>
              <w:t>Oprávnenými žiadateľmi sú fyzické alebo právnické osoby podľa § 2 ods. 2, písm. a) a</w:t>
            </w:r>
            <w:r>
              <w:rPr>
                <w:rFonts w:ascii="Arial" w:hAnsi="Arial" w:cs="Arial"/>
                <w:bCs/>
                <w:sz w:val="20"/>
                <w:szCs w:val="20"/>
              </w:rPr>
              <w:t xml:space="preserve"> b</w:t>
            </w:r>
            <w:r w:rsidRPr="005B7618">
              <w:rPr>
                <w:rFonts w:ascii="Arial" w:hAnsi="Arial" w:cs="Arial"/>
                <w:bCs/>
                <w:sz w:val="20"/>
                <w:szCs w:val="20"/>
              </w:rPr>
              <w:t>) zákona č.</w:t>
            </w:r>
            <w:r>
              <w:rPr>
                <w:rFonts w:ascii="Arial" w:hAnsi="Arial" w:cs="Arial"/>
                <w:bCs/>
                <w:sz w:val="20"/>
                <w:szCs w:val="20"/>
              </w:rPr>
              <w:t> </w:t>
            </w:r>
            <w:r w:rsidRPr="005B7618">
              <w:rPr>
                <w:rFonts w:ascii="Arial" w:hAnsi="Arial" w:cs="Arial"/>
                <w:bCs/>
                <w:sz w:val="20"/>
                <w:szCs w:val="20"/>
              </w:rPr>
              <w:t>513/1991 Zb. Obchodný zákonník v znení neskorších predpisov, t.</w:t>
            </w:r>
            <w:r w:rsidR="00C334BD">
              <w:rPr>
                <w:rFonts w:ascii="Arial" w:hAnsi="Arial" w:cs="Arial"/>
                <w:bCs/>
                <w:sz w:val="20"/>
                <w:szCs w:val="20"/>
              </w:rPr>
              <w:t xml:space="preserve"> </w:t>
            </w:r>
            <w:r w:rsidRPr="005B7618">
              <w:rPr>
                <w:rFonts w:ascii="Arial" w:hAnsi="Arial" w:cs="Arial"/>
                <w:bCs/>
                <w:sz w:val="20"/>
                <w:szCs w:val="20"/>
              </w:rPr>
              <w:t>j.:</w:t>
            </w:r>
          </w:p>
          <w:p w14:paraId="4D223203" w14:textId="77777777" w:rsidR="00997F82" w:rsidRPr="00C334BD" w:rsidRDefault="00997F82" w:rsidP="00EB65C0">
            <w:pPr>
              <w:pStyle w:val="Odsekzoznamu"/>
              <w:widowControl w:val="0"/>
              <w:numPr>
                <w:ilvl w:val="0"/>
                <w:numId w:val="11"/>
              </w:numPr>
              <w:spacing w:before="60" w:after="60" w:line="240" w:lineRule="auto"/>
              <w:jc w:val="both"/>
              <w:rPr>
                <w:rFonts w:ascii="Arial" w:hAnsi="Arial" w:cs="Arial"/>
                <w:bCs/>
                <w:sz w:val="20"/>
                <w:szCs w:val="20"/>
              </w:rPr>
            </w:pPr>
            <w:r w:rsidRPr="00C334BD">
              <w:rPr>
                <w:rFonts w:ascii="Arial" w:hAnsi="Arial" w:cs="Arial"/>
                <w:bCs/>
                <w:sz w:val="20"/>
                <w:szCs w:val="20"/>
              </w:rPr>
              <w:t>osoby zapísané v obchodnom registri,</w:t>
            </w:r>
          </w:p>
          <w:p w14:paraId="33E57A14" w14:textId="5B85CA3D" w:rsidR="00997F82" w:rsidRPr="00C334BD" w:rsidRDefault="00997F82" w:rsidP="001C2252">
            <w:pPr>
              <w:pStyle w:val="Odsekzoznamu"/>
              <w:widowControl w:val="0"/>
              <w:numPr>
                <w:ilvl w:val="0"/>
                <w:numId w:val="11"/>
              </w:numPr>
              <w:spacing w:before="60" w:after="60" w:line="240" w:lineRule="auto"/>
              <w:jc w:val="both"/>
              <w:rPr>
                <w:rFonts w:ascii="Arial" w:hAnsi="Arial" w:cs="Arial"/>
                <w:bCs/>
                <w:sz w:val="20"/>
                <w:szCs w:val="20"/>
              </w:rPr>
            </w:pPr>
            <w:r w:rsidRPr="00C334BD">
              <w:rPr>
                <w:rFonts w:ascii="Arial" w:hAnsi="Arial" w:cs="Arial"/>
                <w:bCs/>
                <w:sz w:val="20"/>
                <w:szCs w:val="20"/>
              </w:rPr>
              <w:t xml:space="preserve">osoby, ktoré </w:t>
            </w:r>
            <w:r w:rsidR="00BC0EFD">
              <w:rPr>
                <w:rFonts w:ascii="Arial" w:hAnsi="Arial" w:cs="Arial"/>
                <w:bCs/>
                <w:sz w:val="20"/>
                <w:szCs w:val="20"/>
              </w:rPr>
              <w:t xml:space="preserve">nie sú zapísané v obchodnom registri a </w:t>
            </w:r>
            <w:r w:rsidRPr="00C334BD">
              <w:rPr>
                <w:rFonts w:ascii="Arial" w:hAnsi="Arial" w:cs="Arial"/>
                <w:bCs/>
                <w:sz w:val="20"/>
                <w:szCs w:val="20"/>
              </w:rPr>
              <w:t>podnikajú na základe živnostenského oprávnenia</w:t>
            </w:r>
            <w:r w:rsidR="00767567" w:rsidRPr="00C334BD">
              <w:rPr>
                <w:rFonts w:ascii="Arial" w:hAnsi="Arial" w:cs="Arial"/>
                <w:bCs/>
                <w:sz w:val="20"/>
                <w:szCs w:val="20"/>
              </w:rPr>
              <w:t>,</w:t>
            </w:r>
          </w:p>
          <w:p w14:paraId="345D8804" w14:textId="4B17E284" w:rsidR="00EB65C0" w:rsidRPr="00180DB5" w:rsidRDefault="00EB65C0" w:rsidP="00374B3F">
            <w:pPr>
              <w:pStyle w:val="Odsekzoznamu"/>
              <w:widowControl w:val="0"/>
              <w:spacing w:before="240" w:after="120" w:line="240" w:lineRule="auto"/>
              <w:ind w:left="85" w:right="85"/>
              <w:contextualSpacing w:val="0"/>
              <w:jc w:val="both"/>
              <w:rPr>
                <w:rFonts w:ascii="Arial" w:hAnsi="Arial" w:cs="Arial"/>
                <w:b/>
                <w:bCs/>
                <w:sz w:val="20"/>
                <w:szCs w:val="20"/>
              </w:rPr>
            </w:pPr>
            <w:r w:rsidRPr="00180DB5">
              <w:rPr>
                <w:rFonts w:ascii="Arial" w:hAnsi="Arial" w:cs="Arial"/>
                <w:b/>
                <w:bCs/>
                <w:sz w:val="20"/>
                <w:szCs w:val="20"/>
              </w:rPr>
              <w:t>Žiadateľom nemôže byť subjekt pôsobiaci v oblasti poľnohospodárskej prvovýroby.</w:t>
            </w:r>
            <w:ins w:id="46" w:author="Autor">
              <w:r w:rsidR="00465132">
                <w:rPr>
                  <w:rFonts w:ascii="Arial" w:hAnsi="Arial" w:cs="Arial"/>
                  <w:b/>
                  <w:bCs/>
                  <w:sz w:val="20"/>
                  <w:szCs w:val="20"/>
                </w:rPr>
                <w:t xml:space="preserve"> </w:t>
              </w:r>
              <w:r w:rsidR="00465132" w:rsidRPr="00465132">
                <w:rPr>
                  <w:rFonts w:ascii="Arial" w:hAnsi="Arial" w:cs="Arial"/>
                  <w:b/>
                  <w:bCs/>
                  <w:sz w:val="20"/>
                  <w:szCs w:val="20"/>
                </w:rPr>
                <w:t>Žiadateľ zapísaný v obchodnom registri nesmie mať v obchodnom registri zapísané činnosti poľnohospodárskej prvovýroby. Žiadateľ nezapísaný v obchodnom registri nesmie byť evidovaný ako samostatne hospodáriaci roľník (ďalej aj „SHR“),</w:t>
              </w:r>
            </w:ins>
          </w:p>
          <w:p w14:paraId="058914B4" w14:textId="23A2524A" w:rsidR="00997F82" w:rsidRPr="00180DB5" w:rsidRDefault="00997F82" w:rsidP="00374B3F">
            <w:pPr>
              <w:pStyle w:val="Odsekzoznamu"/>
              <w:widowControl w:val="0"/>
              <w:spacing w:before="120" w:after="120" w:line="240" w:lineRule="auto"/>
              <w:ind w:left="85" w:right="85"/>
              <w:contextualSpacing w:val="0"/>
              <w:jc w:val="both"/>
              <w:rPr>
                <w:rFonts w:ascii="Arial" w:hAnsi="Arial" w:cs="Arial"/>
                <w:b/>
                <w:bCs/>
                <w:sz w:val="20"/>
                <w:szCs w:val="20"/>
              </w:rPr>
            </w:pPr>
            <w:del w:id="47" w:author="Autor">
              <w:r w:rsidRPr="00180DB5" w:rsidDel="00465132">
                <w:rPr>
                  <w:rFonts w:ascii="Arial" w:hAnsi="Arial" w:cs="Arial"/>
                  <w:b/>
                  <w:bCs/>
                  <w:sz w:val="20"/>
                  <w:szCs w:val="20"/>
                </w:rPr>
                <w:delText>Zároveň o</w:delText>
              </w:r>
            </w:del>
            <w:ins w:id="48" w:author="Autor">
              <w:r w:rsidR="00465132">
                <w:rPr>
                  <w:rFonts w:ascii="Arial" w:hAnsi="Arial" w:cs="Arial"/>
                  <w:b/>
                  <w:bCs/>
                  <w:sz w:val="20"/>
                  <w:szCs w:val="20"/>
                </w:rPr>
                <w:t>O</w:t>
              </w:r>
            </w:ins>
            <w:r w:rsidRPr="00180DB5">
              <w:rPr>
                <w:rFonts w:ascii="Arial" w:hAnsi="Arial" w:cs="Arial"/>
                <w:b/>
                <w:bCs/>
                <w:sz w:val="20"/>
                <w:szCs w:val="20"/>
              </w:rPr>
              <w:t>soba konajúca v mene oprávneného žiadateľa, ak je odlišná od štatutárneho orgánu žiadateľa, musí byť riadne splnomocnená na výkon predmetných úkonov.</w:t>
            </w:r>
          </w:p>
          <w:p w14:paraId="79FA1FF3" w14:textId="77777777" w:rsidR="000503B1" w:rsidRDefault="000503B1" w:rsidP="00374B3F">
            <w:pPr>
              <w:pStyle w:val="Odsekzoznamu"/>
              <w:keepNext/>
              <w:widowControl w:val="0"/>
              <w:spacing w:before="240" w:after="120" w:line="240" w:lineRule="auto"/>
              <w:ind w:left="85" w:right="85"/>
              <w:contextualSpacing w:val="0"/>
              <w:jc w:val="both"/>
              <w:rPr>
                <w:rFonts w:ascii="Arial" w:hAnsi="Arial" w:cs="Arial"/>
                <w:b/>
                <w:bCs/>
                <w:sz w:val="20"/>
                <w:szCs w:val="20"/>
              </w:rPr>
            </w:pPr>
          </w:p>
          <w:p w14:paraId="76EC0325" w14:textId="5DDCC839" w:rsidR="00997F82" w:rsidRPr="00180DB5"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180DB5">
              <w:rPr>
                <w:rFonts w:ascii="Arial" w:hAnsi="Arial" w:cs="Arial"/>
                <w:b/>
                <w:bCs/>
                <w:sz w:val="20"/>
                <w:szCs w:val="20"/>
              </w:rPr>
              <w:t>Forma preukázania:</w:t>
            </w:r>
          </w:p>
          <w:p w14:paraId="5741A6C4" w14:textId="2B32AF41" w:rsidR="00997F82" w:rsidRPr="00180DB5" w:rsidRDefault="00997F82" w:rsidP="00374B3F">
            <w:pPr>
              <w:pStyle w:val="Odsekzoznamu"/>
              <w:widowControl w:val="0"/>
              <w:spacing w:before="60" w:after="60" w:line="240" w:lineRule="auto"/>
              <w:ind w:left="85" w:right="85"/>
              <w:jc w:val="both"/>
              <w:rPr>
                <w:rFonts w:ascii="Arial" w:hAnsi="Arial" w:cs="Arial"/>
                <w:bCs/>
                <w:sz w:val="20"/>
                <w:szCs w:val="20"/>
              </w:rPr>
            </w:pPr>
            <w:r w:rsidRPr="00180DB5">
              <w:rPr>
                <w:rFonts w:ascii="Arial" w:hAnsi="Arial" w:cs="Arial"/>
                <w:bCs/>
                <w:sz w:val="20"/>
                <w:szCs w:val="20"/>
              </w:rPr>
              <w:t>V prípade právnej formy</w:t>
            </w:r>
            <w:r w:rsidR="00EB65C0" w:rsidRPr="00180DB5">
              <w:rPr>
                <w:rFonts w:ascii="Arial" w:hAnsi="Arial" w:cs="Arial"/>
                <w:bCs/>
                <w:sz w:val="20"/>
                <w:szCs w:val="20"/>
              </w:rPr>
              <w:t xml:space="preserve"> (vrátane oprávnených osôb)</w:t>
            </w:r>
            <w:r w:rsidRPr="00180DB5">
              <w:rPr>
                <w:rFonts w:ascii="Arial" w:hAnsi="Arial" w:cs="Arial"/>
                <w:bCs/>
                <w:sz w:val="20"/>
                <w:szCs w:val="20"/>
              </w:rPr>
              <w:t>:</w:t>
            </w:r>
            <w:r w:rsidRPr="00180DB5">
              <w:rPr>
                <w:rFonts w:ascii="Arial" w:hAnsi="Arial" w:cs="Arial"/>
                <w:b/>
                <w:bCs/>
                <w:sz w:val="20"/>
                <w:szCs w:val="20"/>
              </w:rPr>
              <w:t xml:space="preserve"> </w:t>
            </w:r>
            <w:r w:rsidRPr="00180DB5">
              <w:rPr>
                <w:rFonts w:ascii="Arial" w:hAnsi="Arial" w:cs="Arial"/>
                <w:bCs/>
                <w:sz w:val="20"/>
                <w:szCs w:val="20"/>
              </w:rPr>
              <w:t>nevyžaduje sa</w:t>
            </w:r>
          </w:p>
          <w:p w14:paraId="369F3429" w14:textId="32BC2DDE" w:rsidR="00EB65C0" w:rsidRPr="00180DB5" w:rsidRDefault="00EB65C0" w:rsidP="00EB65C0">
            <w:pPr>
              <w:pStyle w:val="Odsekzoznamu"/>
              <w:widowControl w:val="0"/>
              <w:spacing w:before="60" w:after="60" w:line="240" w:lineRule="auto"/>
              <w:ind w:left="85" w:right="85"/>
              <w:jc w:val="both"/>
              <w:rPr>
                <w:rFonts w:ascii="Arial" w:hAnsi="Arial" w:cs="Arial"/>
                <w:bCs/>
                <w:sz w:val="20"/>
                <w:szCs w:val="20"/>
              </w:rPr>
            </w:pPr>
            <w:r w:rsidRPr="00180DB5">
              <w:rPr>
                <w:rFonts w:ascii="Arial" w:hAnsi="Arial" w:cs="Arial"/>
                <w:bCs/>
                <w:sz w:val="20"/>
                <w:szCs w:val="20"/>
              </w:rPr>
              <w:t>V prípade zákazu pôsobenia v oblasti poľnohospodárskej prvovýroby - Čestné vyhlásenie v</w:t>
            </w:r>
            <w:del w:id="49" w:author="Autor">
              <w:r w:rsidRPr="00180DB5" w:rsidDel="00465132">
                <w:rPr>
                  <w:rFonts w:ascii="Arial" w:hAnsi="Arial" w:cs="Arial"/>
                  <w:bCs/>
                  <w:sz w:val="20"/>
                  <w:szCs w:val="20"/>
                </w:rPr>
                <w:delText xml:space="preserve"> </w:delText>
              </w:r>
            </w:del>
            <w:ins w:id="50" w:author="Autor">
              <w:r w:rsidR="00465132">
                <w:rPr>
                  <w:rFonts w:ascii="Arial" w:hAnsi="Arial" w:cs="Arial"/>
                  <w:bCs/>
                  <w:sz w:val="20"/>
                  <w:szCs w:val="20"/>
                </w:rPr>
                <w:t> </w:t>
              </w:r>
            </w:ins>
            <w:r w:rsidRPr="00180DB5">
              <w:rPr>
                <w:rFonts w:ascii="Arial" w:hAnsi="Arial" w:cs="Arial"/>
                <w:bCs/>
                <w:sz w:val="20"/>
                <w:szCs w:val="20"/>
              </w:rPr>
              <w:t>ŽoPr</w:t>
            </w:r>
            <w:ins w:id="51" w:author="Autor">
              <w:r w:rsidR="00465132">
                <w:t xml:space="preserve"> </w:t>
              </w:r>
              <w:r w:rsidR="00465132" w:rsidRPr="00465132">
                <w:rPr>
                  <w:rFonts w:ascii="Arial" w:hAnsi="Arial" w:cs="Arial"/>
                  <w:bCs/>
                  <w:sz w:val="20"/>
                  <w:szCs w:val="20"/>
                </w:rPr>
                <w:t>a kópiu zrušenia osvedčenia o zápise do evidencie SHR, vydaného miestne príslušným miestnym (mestským, resp. obecným) úradom, v prípade, že žiadateľ nie je zapísaný v obchodnom registri a ku dňu predloženia ŽoPr nebolo ukončenie činnosti SHR zaznamenané v registri organizácií)</w:t>
              </w:r>
              <w:r w:rsidR="00465132">
                <w:rPr>
                  <w:rFonts w:ascii="Arial" w:hAnsi="Arial" w:cs="Arial"/>
                  <w:bCs/>
                  <w:sz w:val="20"/>
                  <w:szCs w:val="20"/>
                </w:rPr>
                <w:t xml:space="preserve"> </w:t>
              </w:r>
            </w:ins>
            <w:r w:rsidRPr="00180DB5">
              <w:rPr>
                <w:rFonts w:ascii="Arial" w:hAnsi="Arial" w:cs="Arial"/>
                <w:bCs/>
                <w:sz w:val="20"/>
                <w:szCs w:val="20"/>
              </w:rPr>
              <w:t>.</w:t>
            </w:r>
          </w:p>
          <w:p w14:paraId="0CA77EA7" w14:textId="7957C14A" w:rsidR="00997F82" w:rsidRPr="00180DB5" w:rsidRDefault="00997F82" w:rsidP="00374B3F">
            <w:pPr>
              <w:pStyle w:val="Odsekzoznamu"/>
              <w:widowControl w:val="0"/>
              <w:spacing w:before="60" w:after="60" w:line="240" w:lineRule="auto"/>
              <w:ind w:left="85" w:right="85"/>
              <w:jc w:val="both"/>
              <w:rPr>
                <w:rFonts w:ascii="Arial" w:hAnsi="Arial" w:cs="Arial"/>
                <w:bCs/>
                <w:sz w:val="20"/>
                <w:szCs w:val="20"/>
              </w:rPr>
            </w:pPr>
            <w:r w:rsidRPr="00180DB5">
              <w:rPr>
                <w:rFonts w:ascii="Arial" w:hAnsi="Arial" w:cs="Arial"/>
                <w:bCs/>
                <w:sz w:val="20"/>
                <w:szCs w:val="20"/>
              </w:rPr>
              <w:t>V prípade splnomocnenej osoby: Osobitná príloha ŽoPr - Splnomocnenie</w:t>
            </w:r>
          </w:p>
          <w:p w14:paraId="10B29128"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D775FC2" w14:textId="207F929E"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MAS preverí právnu formu </w:t>
            </w:r>
            <w:r w:rsidR="00EB65C0">
              <w:rPr>
                <w:rFonts w:ascii="Arial" w:hAnsi="Arial" w:cs="Arial"/>
                <w:bCs/>
                <w:sz w:val="20"/>
                <w:szCs w:val="20"/>
              </w:rPr>
              <w:t>(vrátane oprávnených osôb)</w:t>
            </w:r>
            <w:r w:rsidR="00EB65C0" w:rsidRPr="00A20462">
              <w:rPr>
                <w:rFonts w:ascii="Arial" w:hAnsi="Arial" w:cs="Arial"/>
                <w:bCs/>
                <w:sz w:val="20"/>
                <w:szCs w:val="20"/>
              </w:rPr>
              <w:t xml:space="preserve"> </w:t>
            </w:r>
            <w:r w:rsidRPr="00A20462">
              <w:rPr>
                <w:rFonts w:ascii="Arial" w:hAnsi="Arial" w:cs="Arial"/>
                <w:bCs/>
                <w:sz w:val="20"/>
                <w:szCs w:val="20"/>
              </w:rPr>
              <w:t xml:space="preserve">prostredníctvom verejne dostupných informácií zverejnených na: </w:t>
            </w:r>
            <w:hyperlink r:id="rId9" w:history="1">
              <w:r w:rsidRPr="00A20462">
                <w:rPr>
                  <w:rStyle w:val="Hypertextovprepojenie"/>
                  <w:rFonts w:cs="Arial"/>
                  <w:bCs/>
                  <w:sz w:val="20"/>
                  <w:szCs w:val="20"/>
                </w:rPr>
                <w:t>https://rpo.statistics.sk</w:t>
              </w:r>
            </w:hyperlink>
            <w:r w:rsidRPr="00A20462">
              <w:rPr>
                <w:rFonts w:ascii="Arial" w:hAnsi="Arial" w:cs="Arial"/>
                <w:bCs/>
                <w:sz w:val="20"/>
                <w:szCs w:val="20"/>
              </w:rPr>
              <w:t xml:space="preserve"> </w:t>
            </w:r>
          </w:p>
          <w:p w14:paraId="43957190" w14:textId="4D3227E4" w:rsidR="00EB65C0" w:rsidRPr="00262EC0" w:rsidRDefault="00EB65C0" w:rsidP="00EB65C0">
            <w:pPr>
              <w:pStyle w:val="Odsekzoznamu"/>
              <w:widowControl w:val="0"/>
              <w:spacing w:before="120" w:after="120" w:line="240" w:lineRule="auto"/>
              <w:ind w:left="85" w:right="85"/>
              <w:contextualSpacing w:val="0"/>
              <w:jc w:val="both"/>
              <w:rPr>
                <w:rFonts w:ascii="Arial" w:hAnsi="Arial" w:cs="Arial"/>
                <w:bCs/>
                <w:sz w:val="20"/>
                <w:szCs w:val="20"/>
              </w:rPr>
            </w:pPr>
            <w:r w:rsidRPr="00262EC0">
              <w:rPr>
                <w:rFonts w:ascii="Arial" w:hAnsi="Arial" w:cs="Arial"/>
                <w:bCs/>
                <w:sz w:val="20"/>
                <w:szCs w:val="20"/>
              </w:rPr>
              <w:t xml:space="preserve">Zákaz pôsobnosti žiadateľa v oblasti poľnohospodárskej prvovýroby overí MAS prostredníctvom čestného vyhlásenia v ŽoPr </w:t>
            </w:r>
            <w:ins w:id="52" w:author="Autor">
              <w:r w:rsidR="00465132" w:rsidRPr="00465132">
                <w:rPr>
                  <w:rFonts w:ascii="Arial" w:hAnsi="Arial" w:cs="Arial"/>
                  <w:bCs/>
                  <w:sz w:val="20"/>
                  <w:szCs w:val="20"/>
                </w:rPr>
                <w:t>a verejne dostupných informácií (register organizácií a obchodný register).</w:t>
              </w:r>
            </w:ins>
          </w:p>
          <w:p w14:paraId="57A1601B" w14:textId="2796144C"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 MAS preverí podmienku poskytnutia príspevku na základe predloženého splnomocnenia.</w:t>
            </w:r>
          </w:p>
          <w:p w14:paraId="64F0C259"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Oprávnenými žiadateľmi v rámci tejto výzvy sú mikro a malé podniky.</w:t>
            </w:r>
          </w:p>
          <w:p w14:paraId="035CC8AC" w14:textId="77777777" w:rsidR="00997F82" w:rsidRPr="00A2046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Určujúcou definíciou je odporúčanie komisie zo 6. mája 2003 o definícii mikro, malých a stredných podnikov (2003/361/ES).</w:t>
            </w:r>
          </w:p>
          <w:p w14:paraId="198B1706"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Forma preukázania: </w:t>
            </w:r>
          </w:p>
          <w:p w14:paraId="07FEFEED" w14:textId="77777777" w:rsidR="00997F82" w:rsidRPr="00A20462" w:rsidRDefault="00997F82" w:rsidP="00374B3F">
            <w:pPr>
              <w:pStyle w:val="Odsekzoznamu"/>
              <w:widowControl w:val="0"/>
              <w:spacing w:before="60" w:after="60" w:line="240" w:lineRule="auto"/>
              <w:ind w:left="85" w:right="85"/>
              <w:contextualSpacing w:val="0"/>
              <w:jc w:val="both"/>
              <w:rPr>
                <w:rFonts w:ascii="Arial" w:hAnsi="Arial" w:cs="Arial"/>
                <w:b/>
                <w:bCs/>
                <w:sz w:val="20"/>
                <w:szCs w:val="20"/>
              </w:rPr>
            </w:pPr>
            <w:r w:rsidRPr="00934546">
              <w:rPr>
                <w:rFonts w:ascii="Arial" w:hAnsi="Arial" w:cs="Arial"/>
                <w:bCs/>
                <w:sz w:val="20"/>
                <w:szCs w:val="20"/>
              </w:rPr>
              <w:t xml:space="preserve">Osobitná príloha ŽoPr - </w:t>
            </w:r>
            <w:r>
              <w:rPr>
                <w:rFonts w:ascii="Arial" w:hAnsi="Arial" w:cs="Arial"/>
                <w:bCs/>
                <w:sz w:val="20"/>
                <w:szCs w:val="20"/>
              </w:rPr>
              <w:t>V</w:t>
            </w:r>
            <w:r w:rsidRPr="00934546">
              <w:rPr>
                <w:rFonts w:ascii="Arial" w:hAnsi="Arial" w:cs="Arial"/>
                <w:bCs/>
                <w:sz w:val="20"/>
                <w:szCs w:val="20"/>
              </w:rPr>
              <w:t xml:space="preserve">yhlásenie </w:t>
            </w:r>
            <w:r>
              <w:rPr>
                <w:rFonts w:ascii="Arial" w:hAnsi="Arial" w:cs="Arial"/>
                <w:bCs/>
                <w:sz w:val="20"/>
                <w:szCs w:val="20"/>
              </w:rPr>
              <w:t>o veľkosti podniku</w:t>
            </w:r>
          </w:p>
          <w:p w14:paraId="5C8670FC" w14:textId="77777777" w:rsidR="00997F82" w:rsidRPr="00A2046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Spôsob overenia:</w:t>
            </w:r>
          </w:p>
          <w:p w14:paraId="2CA957CD"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lastRenderedPageBreak/>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52A101AE"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 xml:space="preserve">Osobitná príloha ŽoPr - Doklady preukazujúce finančnú spôsobilosť </w:t>
            </w:r>
            <w:r w:rsidR="00B87635" w:rsidRPr="00B87635">
              <w:rPr>
                <w:rFonts w:ascii="Arial" w:hAnsi="Arial" w:cs="Arial"/>
                <w:sz w:val="20"/>
                <w:szCs w:val="20"/>
                <w:lang w:eastAsia="cs-CZ"/>
              </w:rPr>
              <w:t xml:space="preserve">žiadateľa </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09BDC86E" w:rsidR="00997F82" w:rsidRPr="00C91098" w:rsidRDefault="00997F82" w:rsidP="008B2553">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w:t>
            </w:r>
            <w:r w:rsidR="008B2553">
              <w:rPr>
                <w:rFonts w:ascii="Arial" w:hAnsi="Arial" w:cs="Arial"/>
                <w:bCs/>
                <w:sz w:val="20"/>
                <w:szCs w:val="20"/>
              </w:rPr>
              <w:t>lára ŽoPr a predloženej prílohy.</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74C39D6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34B69">
              <w:rPr>
                <w:rFonts w:ascii="Arial" w:hAnsi="Arial" w:cs="Arial"/>
                <w:b/>
                <w:sz w:val="20"/>
                <w:szCs w:val="20"/>
              </w:rPr>
              <w:lastRenderedPageBreak/>
              <w:t xml:space="preserve">Podmienka, že štatutárny orgán, ani žiadny člen štatutárneho orgánu, ani prokurista/i, ani osoba splnomocnená zastupovať žiadateľa </w:t>
            </w:r>
            <w:r>
              <w:rPr>
                <w:rFonts w:ascii="Arial" w:hAnsi="Arial" w:cs="Arial"/>
                <w:b/>
                <w:sz w:val="20"/>
                <w:szCs w:val="20"/>
              </w:rPr>
              <w:t>v procese schvaľovania žiadosti o</w:t>
            </w:r>
            <w:r w:rsidR="00556E68">
              <w:rPr>
                <w:rFonts w:ascii="Arial" w:hAnsi="Arial" w:cs="Arial"/>
                <w:b/>
                <w:sz w:val="20"/>
                <w:szCs w:val="20"/>
              </w:rPr>
              <w:t> </w:t>
            </w:r>
            <w:r>
              <w:rPr>
                <w:rFonts w:ascii="Arial" w:hAnsi="Arial" w:cs="Arial"/>
                <w:b/>
                <w:sz w:val="20"/>
                <w:szCs w:val="20"/>
              </w:rPr>
              <w:t>príspevok</w:t>
            </w:r>
            <w:r w:rsidRPr="00734B69">
              <w:rPr>
                <w:rFonts w:ascii="Arial" w:hAnsi="Arial" w:cs="Arial"/>
                <w:b/>
                <w:sz w:val="20"/>
                <w:szCs w:val="20"/>
              </w:rPr>
              <w:t xml:space="preserve"> neboli právoplatne odsúdení za </w:t>
            </w:r>
            <w:r>
              <w:rPr>
                <w:rFonts w:ascii="Arial" w:hAnsi="Arial" w:cs="Arial"/>
                <w:b/>
                <w:sz w:val="20"/>
                <w:szCs w:val="20"/>
              </w:rPr>
              <w:t xml:space="preserve">niektorý z vybraných </w:t>
            </w:r>
            <w:r w:rsidRPr="00734B69">
              <w:rPr>
                <w:rFonts w:ascii="Arial" w:hAnsi="Arial" w:cs="Arial"/>
                <w:b/>
                <w:sz w:val="20"/>
                <w:szCs w:val="20"/>
              </w:rPr>
              <w:t>trestný</w:t>
            </w:r>
            <w:r>
              <w:rPr>
                <w:rFonts w:ascii="Arial" w:hAnsi="Arial" w:cs="Arial"/>
                <w:b/>
                <w:sz w:val="20"/>
                <w:szCs w:val="20"/>
              </w:rPr>
              <w:t>ch</w:t>
            </w:r>
            <w:r w:rsidRPr="00734B69">
              <w:rPr>
                <w:rFonts w:ascii="Arial" w:hAnsi="Arial" w:cs="Arial"/>
                <w:b/>
                <w:sz w:val="20"/>
                <w:szCs w:val="20"/>
              </w:rPr>
              <w:t xml:space="preserve"> čin</w:t>
            </w:r>
            <w:r>
              <w:rPr>
                <w:rFonts w:ascii="Arial" w:hAnsi="Arial" w:cs="Arial"/>
                <w:b/>
                <w:sz w:val="20"/>
                <w:szCs w:val="20"/>
              </w:rPr>
              <w:t>ov</w:t>
            </w:r>
            <w:r w:rsidRPr="00734B69">
              <w:rPr>
                <w:rFonts w:ascii="Arial" w:hAnsi="Arial" w:cs="Arial"/>
                <w:b/>
                <w:sz w:val="20"/>
                <w:szCs w:val="20"/>
              </w:rPr>
              <w:t xml:space="preserve"> </w:t>
            </w:r>
          </w:p>
        </w:tc>
      </w:tr>
      <w:tr w:rsidR="00997F82" w:rsidRPr="006A79F0" w14:paraId="5E565694" w14:textId="77777777" w:rsidTr="00687273">
        <w:tc>
          <w:tcPr>
            <w:tcW w:w="9776" w:type="dxa"/>
            <w:shd w:val="clear" w:color="auto" w:fill="auto"/>
          </w:tcPr>
          <w:p w14:paraId="17517430"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521BF2C7"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996D2B">
              <w:rPr>
                <w:rFonts w:ascii="Arial" w:hAnsi="Arial" w:cs="Arial"/>
                <w:bCs/>
                <w:sz w:val="20"/>
                <w:szCs w:val="20"/>
              </w:rPr>
              <w:t xml:space="preserve"> žiadateľa</w:t>
            </w:r>
            <w:r w:rsidRPr="00734B69">
              <w:rPr>
                <w:rFonts w:ascii="Arial" w:hAnsi="Arial" w:cs="Arial"/>
                <w:bCs/>
                <w:sz w:val="20"/>
                <w:szCs w:val="20"/>
              </w:rPr>
              <w:t>, ani prokurista/i, 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05747F52" w14:textId="1CA8235D" w:rsidR="00835226"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835226">
              <w:rPr>
                <w:rFonts w:ascii="Arial" w:hAnsi="Arial" w:cs="Arial"/>
                <w:bCs/>
                <w:sz w:val="20"/>
                <w:szCs w:val="20"/>
              </w:rPr>
              <w:t>:</w:t>
            </w:r>
            <w:r w:rsidRPr="002F75C7">
              <w:rPr>
                <w:rFonts w:ascii="Arial" w:hAnsi="Arial" w:cs="Arial"/>
                <w:bCs/>
                <w:sz w:val="20"/>
                <w:szCs w:val="20"/>
              </w:rPr>
              <w:t xml:space="preserve"> </w:t>
            </w:r>
          </w:p>
          <w:p w14:paraId="35C82D4C" w14:textId="77777777" w:rsidR="00835226"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Pr="002F75C7">
              <w:rPr>
                <w:rFonts w:ascii="Arial" w:hAnsi="Arial" w:cs="Arial"/>
                <w:bCs/>
                <w:sz w:val="20"/>
                <w:szCs w:val="20"/>
              </w:rPr>
              <w:t xml:space="preserve"> </w:t>
            </w:r>
            <w:r w:rsidR="00236E5C">
              <w:rPr>
                <w:rFonts w:ascii="Arial" w:hAnsi="Arial" w:cs="Arial"/>
                <w:bCs/>
                <w:sz w:val="20"/>
                <w:szCs w:val="20"/>
              </w:rPr>
              <w:t xml:space="preserve">alebo </w:t>
            </w:r>
          </w:p>
          <w:p w14:paraId="2BF5C9FF" w14:textId="6BB2595B" w:rsidR="00997F82" w:rsidRDefault="00835226" w:rsidP="00CA18C8">
            <w:pPr>
              <w:pStyle w:val="Odsekzoznamu"/>
              <w:widowControl w:val="0"/>
              <w:spacing w:before="6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 </w:t>
            </w:r>
            <w:r w:rsidR="00D1566D">
              <w:rPr>
                <w:rFonts w:ascii="Arial" w:hAnsi="Arial" w:cs="Arial"/>
                <w:bCs/>
                <w:sz w:val="20"/>
                <w:szCs w:val="20"/>
              </w:rPr>
              <w:t xml:space="preserve">Údaje na vyžiadanie výpisu z registra trestov a to za </w:t>
            </w:r>
            <w:r w:rsidR="00997F82" w:rsidRPr="002F75C7">
              <w:rPr>
                <w:rFonts w:ascii="Arial" w:hAnsi="Arial" w:cs="Arial"/>
                <w:bCs/>
                <w:sz w:val="20"/>
                <w:szCs w:val="20"/>
              </w:rPr>
              <w:t>všetkých členov štatutárneho orgánu žiadateľa, prokuristu/-ov a osoby splnomocnen</w:t>
            </w:r>
            <w:r w:rsidR="00244530">
              <w:rPr>
                <w:rFonts w:ascii="Arial" w:hAnsi="Arial" w:cs="Arial"/>
                <w:bCs/>
                <w:sz w:val="20"/>
                <w:szCs w:val="20"/>
              </w:rPr>
              <w:t xml:space="preserve">é </w:t>
            </w:r>
            <w:r w:rsidR="00997F82" w:rsidRPr="002F75C7">
              <w:rPr>
                <w:rFonts w:ascii="Arial" w:hAnsi="Arial" w:cs="Arial"/>
                <w:bCs/>
                <w:sz w:val="20"/>
                <w:szCs w:val="20"/>
              </w:rPr>
              <w:t xml:space="preserve"> zastupovať žiadateľa v schvaľovacom procese ŽoPr,</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DD9A41D" w14:textId="6B8888C1"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236E5C">
              <w:rPr>
                <w:rFonts w:ascii="Arial" w:hAnsi="Arial" w:cs="Arial"/>
                <w:bCs/>
                <w:sz w:val="20"/>
                <w:szCs w:val="20"/>
              </w:rPr>
              <w:t xml:space="preserve">, resp. výpisov získaných prostredníctvom portálu OVERSI, ak žiadateľ predloží </w:t>
            </w:r>
            <w:r w:rsidR="00026D5B" w:rsidRPr="00026D5B">
              <w:rPr>
                <w:rFonts w:ascii="Arial" w:hAnsi="Arial" w:cs="Arial"/>
                <w:bCs/>
                <w:sz w:val="20"/>
                <w:szCs w:val="20"/>
              </w:rPr>
              <w:t xml:space="preserve">údaje na vyžiadanie </w:t>
            </w:r>
            <w:r w:rsidR="00026D5B">
              <w:rPr>
                <w:rFonts w:ascii="Arial" w:hAnsi="Arial" w:cs="Arial"/>
                <w:bCs/>
                <w:sz w:val="20"/>
                <w:szCs w:val="20"/>
              </w:rPr>
              <w:t>výpisu z registra trestov z</w:t>
            </w:r>
            <w:r w:rsidR="00236E5C">
              <w:rPr>
                <w:rFonts w:ascii="Arial" w:hAnsi="Arial" w:cs="Arial"/>
                <w:bCs/>
                <w:sz w:val="20"/>
                <w:szCs w:val="20"/>
              </w:rPr>
              <w:t>a príslušné fyzické osoby.</w:t>
            </w:r>
          </w:p>
          <w:p w14:paraId="2179F26F"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sidRPr="0081771D">
              <w:rPr>
                <w:rFonts w:ascii="Arial" w:hAnsi="Arial" w:cs="Arial"/>
                <w:b/>
                <w:sz w:val="20"/>
                <w:szCs w:val="20"/>
              </w:rPr>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0"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lastRenderedPageBreak/>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620083B1" w:rsidR="00997F82" w:rsidDel="00465132" w:rsidRDefault="00997F82" w:rsidP="00183589">
            <w:pPr>
              <w:pStyle w:val="Odsekzoznamu"/>
              <w:widowControl w:val="0"/>
              <w:spacing w:before="120" w:after="120" w:line="240" w:lineRule="auto"/>
              <w:ind w:left="85" w:right="85"/>
              <w:contextualSpacing w:val="0"/>
              <w:jc w:val="both"/>
              <w:rPr>
                <w:del w:id="53" w:author="Autor"/>
                <w:rFonts w:ascii="Arial" w:hAnsi="Arial" w:cs="Arial"/>
                <w:bCs/>
                <w:sz w:val="20"/>
                <w:szCs w:val="20"/>
              </w:rPr>
            </w:pPr>
            <w:del w:id="54" w:author="Autor">
              <w:r w:rsidRPr="00BE7B8E" w:rsidDel="00465132">
                <w:rPr>
                  <w:rFonts w:ascii="Arial" w:hAnsi="Arial" w:cs="Arial"/>
                  <w:bCs/>
                  <w:sz w:val="20"/>
                  <w:szCs w:val="20"/>
                </w:rPr>
                <w:delText>Hlavn</w:delText>
              </w:r>
              <w:r w:rsidR="005F5DBE" w:rsidDel="00465132">
                <w:rPr>
                  <w:rFonts w:ascii="Arial" w:hAnsi="Arial" w:cs="Arial"/>
                  <w:bCs/>
                  <w:sz w:val="20"/>
                  <w:szCs w:val="20"/>
                </w:rPr>
                <w:delText>á</w:delText>
              </w:r>
              <w:r w:rsidRPr="00BE7B8E" w:rsidDel="00465132">
                <w:rPr>
                  <w:rFonts w:ascii="Arial" w:hAnsi="Arial" w:cs="Arial"/>
                  <w:bCs/>
                  <w:sz w:val="20"/>
                  <w:szCs w:val="20"/>
                </w:rPr>
                <w:delText xml:space="preserve"> aktivit</w:delText>
              </w:r>
              <w:r w:rsidR="005F5DBE" w:rsidDel="00465132">
                <w:rPr>
                  <w:rFonts w:ascii="Arial" w:hAnsi="Arial" w:cs="Arial"/>
                  <w:bCs/>
                  <w:sz w:val="20"/>
                  <w:szCs w:val="20"/>
                </w:rPr>
                <w:delText>a</w:delText>
              </w:r>
              <w:r w:rsidRPr="00BE7B8E" w:rsidDel="00465132">
                <w:rPr>
                  <w:rFonts w:ascii="Arial" w:hAnsi="Arial" w:cs="Arial"/>
                  <w:bCs/>
                  <w:sz w:val="20"/>
                  <w:szCs w:val="20"/>
                </w:rPr>
                <w:delText xml:space="preserve"> p</w:delText>
              </w:r>
            </w:del>
            <w:ins w:id="55" w:author="Autor">
              <w:r w:rsidR="00465132">
                <w:rPr>
                  <w:rFonts w:ascii="Arial" w:hAnsi="Arial" w:cs="Arial"/>
                  <w:bCs/>
                  <w:sz w:val="20"/>
                  <w:szCs w:val="20"/>
                </w:rPr>
                <w:t>P</w:t>
              </w:r>
            </w:ins>
            <w:r w:rsidRPr="00BE7B8E">
              <w:rPr>
                <w:rFonts w:ascii="Arial" w:hAnsi="Arial" w:cs="Arial"/>
                <w:bCs/>
                <w:sz w:val="20"/>
                <w:szCs w:val="20"/>
              </w:rPr>
              <w:t>rojekt</w:t>
            </w:r>
            <w:del w:id="56" w:author="Autor">
              <w:r w:rsidRPr="00BE7B8E" w:rsidDel="00465132">
                <w:rPr>
                  <w:rFonts w:ascii="Arial" w:hAnsi="Arial" w:cs="Arial"/>
                  <w:bCs/>
                  <w:sz w:val="20"/>
                  <w:szCs w:val="20"/>
                </w:rPr>
                <w:delText>u</w:delText>
              </w:r>
            </w:del>
            <w:r w:rsidRPr="00BE7B8E">
              <w:rPr>
                <w:rFonts w:ascii="Arial" w:hAnsi="Arial" w:cs="Arial"/>
                <w:bCs/>
                <w:sz w:val="20"/>
                <w:szCs w:val="20"/>
              </w:rPr>
              <w:t xml:space="preserve"> mus</w:t>
            </w:r>
            <w:r w:rsidR="005F5DBE">
              <w:rPr>
                <w:rFonts w:ascii="Arial" w:hAnsi="Arial" w:cs="Arial"/>
                <w:bCs/>
                <w:sz w:val="20"/>
                <w:szCs w:val="20"/>
              </w:rPr>
              <w:t>í</w:t>
            </w:r>
            <w:r w:rsidRPr="00BE7B8E">
              <w:rPr>
                <w:rFonts w:ascii="Arial" w:hAnsi="Arial" w:cs="Arial"/>
                <w:bCs/>
                <w:sz w:val="20"/>
                <w:szCs w:val="20"/>
              </w:rPr>
              <w:t xml:space="preserve"> byť vo vecnom súlade s</w:t>
            </w:r>
            <w:del w:id="57" w:author="Autor">
              <w:r w:rsidRPr="00BE7B8E" w:rsidDel="00465132">
                <w:rPr>
                  <w:rFonts w:ascii="Arial" w:hAnsi="Arial" w:cs="Arial"/>
                  <w:bCs/>
                  <w:sz w:val="20"/>
                  <w:szCs w:val="20"/>
                </w:rPr>
                <w:delText xml:space="preserve"> </w:delText>
              </w:r>
            </w:del>
            <w:ins w:id="58" w:author="Autor">
              <w:r w:rsidR="00465132">
                <w:rPr>
                  <w:rFonts w:ascii="Arial" w:hAnsi="Arial" w:cs="Arial"/>
                  <w:bCs/>
                  <w:sz w:val="20"/>
                  <w:szCs w:val="20"/>
                </w:rPr>
                <w:t xml:space="preserve"> aktivitou </w:t>
              </w:r>
            </w:ins>
            <w:del w:id="59" w:author="Autor">
              <w:r w:rsidRPr="00BE7B8E" w:rsidDel="00465132">
                <w:rPr>
                  <w:rFonts w:ascii="Arial" w:hAnsi="Arial" w:cs="Arial"/>
                  <w:bCs/>
                  <w:sz w:val="20"/>
                  <w:szCs w:val="20"/>
                </w:rPr>
                <w:delText>typ</w:delText>
              </w:r>
              <w:r w:rsidR="00996D2B" w:rsidDel="00465132">
                <w:rPr>
                  <w:rFonts w:ascii="Arial" w:hAnsi="Arial" w:cs="Arial"/>
                  <w:bCs/>
                  <w:sz w:val="20"/>
                  <w:szCs w:val="20"/>
                </w:rPr>
                <w:delText>om</w:delText>
              </w:r>
              <w:r w:rsidRPr="00BE7B8E" w:rsidDel="00465132">
                <w:rPr>
                  <w:rFonts w:ascii="Arial" w:hAnsi="Arial" w:cs="Arial"/>
                  <w:bCs/>
                  <w:sz w:val="20"/>
                  <w:szCs w:val="20"/>
                </w:rPr>
                <w:delText xml:space="preserve"> </w:delText>
              </w:r>
              <w:r w:rsidR="00996D2B" w:rsidDel="00465132">
                <w:rPr>
                  <w:rFonts w:ascii="Arial" w:hAnsi="Arial" w:cs="Arial"/>
                  <w:bCs/>
                  <w:sz w:val="20"/>
                  <w:szCs w:val="20"/>
                </w:rPr>
                <w:delText xml:space="preserve"> oprávnenej</w:delText>
              </w:r>
              <w:r w:rsidRPr="00BE7B8E" w:rsidDel="00465132">
                <w:rPr>
                  <w:rFonts w:ascii="Arial" w:hAnsi="Arial" w:cs="Arial"/>
                  <w:bCs/>
                  <w:sz w:val="20"/>
                  <w:szCs w:val="20"/>
                </w:rPr>
                <w:delText xml:space="preserve"> aktiv</w:delText>
              </w:r>
              <w:r w:rsidR="00996D2B" w:rsidDel="00465132">
                <w:rPr>
                  <w:rFonts w:ascii="Arial" w:hAnsi="Arial" w:cs="Arial"/>
                  <w:bCs/>
                  <w:sz w:val="20"/>
                  <w:szCs w:val="20"/>
                </w:rPr>
                <w:delText>i</w:delText>
              </w:r>
              <w:r w:rsidRPr="00BE7B8E" w:rsidDel="00465132">
                <w:rPr>
                  <w:rFonts w:ascii="Arial" w:hAnsi="Arial" w:cs="Arial"/>
                  <w:bCs/>
                  <w:sz w:val="20"/>
                  <w:szCs w:val="20"/>
                </w:rPr>
                <w:delText>t</w:delText>
              </w:r>
              <w:r w:rsidR="008A1DCB" w:rsidDel="00465132">
                <w:rPr>
                  <w:rFonts w:ascii="Arial" w:hAnsi="Arial" w:cs="Arial"/>
                  <w:bCs/>
                  <w:sz w:val="20"/>
                  <w:szCs w:val="20"/>
                </w:rPr>
                <w:delText>y</w:delText>
              </w:r>
              <w:r w:rsidRPr="00BE7B8E" w:rsidDel="00465132">
                <w:rPr>
                  <w:rFonts w:ascii="Arial" w:hAnsi="Arial" w:cs="Arial"/>
                  <w:bCs/>
                  <w:sz w:val="20"/>
                  <w:szCs w:val="20"/>
                </w:rPr>
                <w:delText xml:space="preserve">, na </w:delText>
              </w:r>
              <w:r w:rsidDel="00465132">
                <w:rPr>
                  <w:rFonts w:ascii="Arial" w:hAnsi="Arial" w:cs="Arial"/>
                  <w:bCs/>
                  <w:sz w:val="20"/>
                  <w:szCs w:val="20"/>
                </w:rPr>
                <w:delText>podporu</w:delText>
              </w:r>
              <w:r w:rsidRPr="00BE7B8E" w:rsidDel="00465132">
                <w:rPr>
                  <w:rFonts w:ascii="Arial" w:hAnsi="Arial" w:cs="Arial"/>
                  <w:bCs/>
                  <w:sz w:val="20"/>
                  <w:szCs w:val="20"/>
                </w:rPr>
                <w:delText xml:space="preserve"> ktor</w:delText>
              </w:r>
              <w:r w:rsidR="005F5DBE" w:rsidDel="00465132">
                <w:rPr>
                  <w:rFonts w:ascii="Arial" w:hAnsi="Arial" w:cs="Arial"/>
                  <w:bCs/>
                  <w:sz w:val="20"/>
                  <w:szCs w:val="20"/>
                </w:rPr>
                <w:delText>ej</w:delText>
              </w:r>
              <w:r w:rsidRPr="00BE7B8E" w:rsidDel="00465132">
                <w:rPr>
                  <w:rFonts w:ascii="Arial" w:hAnsi="Arial" w:cs="Arial"/>
                  <w:bCs/>
                  <w:sz w:val="20"/>
                  <w:szCs w:val="20"/>
                </w:rPr>
                <w:delText xml:space="preserve"> je </w:delText>
              </w:r>
              <w:r w:rsidDel="00465132">
                <w:rPr>
                  <w:rFonts w:ascii="Arial" w:hAnsi="Arial" w:cs="Arial"/>
                  <w:bCs/>
                  <w:sz w:val="20"/>
                  <w:szCs w:val="20"/>
                </w:rPr>
                <w:delText>zameraná</w:delText>
              </w:r>
              <w:r w:rsidRPr="00BE7B8E" w:rsidDel="00465132">
                <w:rPr>
                  <w:rFonts w:ascii="Arial" w:hAnsi="Arial" w:cs="Arial"/>
                  <w:bCs/>
                  <w:sz w:val="20"/>
                  <w:szCs w:val="20"/>
                </w:rPr>
                <w:delText xml:space="preserve"> táto výzva.</w:delText>
              </w:r>
            </w:del>
          </w:p>
          <w:p w14:paraId="0130A787" w14:textId="55CA4E2A" w:rsidR="00997F82" w:rsidDel="00465132" w:rsidRDefault="00997F82" w:rsidP="00183589">
            <w:pPr>
              <w:pStyle w:val="Odsekzoznamu"/>
              <w:widowControl w:val="0"/>
              <w:spacing w:before="120" w:after="120" w:line="240" w:lineRule="auto"/>
              <w:ind w:left="85" w:right="85"/>
              <w:contextualSpacing w:val="0"/>
              <w:jc w:val="both"/>
              <w:rPr>
                <w:del w:id="60" w:author="Autor"/>
                <w:rFonts w:ascii="Arial" w:hAnsi="Arial" w:cs="Arial"/>
                <w:bCs/>
                <w:sz w:val="20"/>
                <w:szCs w:val="20"/>
              </w:rPr>
            </w:pPr>
            <w:del w:id="61" w:author="Autor">
              <w:r w:rsidRPr="00BE7B8E" w:rsidDel="00465132">
                <w:rPr>
                  <w:rFonts w:ascii="Arial" w:hAnsi="Arial" w:cs="Arial"/>
                  <w:bCs/>
                  <w:sz w:val="20"/>
                  <w:szCs w:val="20"/>
                </w:rPr>
                <w:delText xml:space="preserve">V rámci tejto výzvy </w:delText>
              </w:r>
              <w:r w:rsidDel="00465132">
                <w:rPr>
                  <w:rFonts w:ascii="Arial" w:hAnsi="Arial" w:cs="Arial"/>
                  <w:bCs/>
                  <w:sz w:val="20"/>
                  <w:szCs w:val="20"/>
                </w:rPr>
                <w:delText>je</w:delText>
              </w:r>
              <w:r w:rsidRPr="00BE7B8E" w:rsidDel="00465132">
                <w:rPr>
                  <w:rFonts w:ascii="Arial" w:hAnsi="Arial" w:cs="Arial"/>
                  <w:bCs/>
                  <w:sz w:val="20"/>
                  <w:szCs w:val="20"/>
                </w:rPr>
                <w:delText xml:space="preserve"> oprávnen</w:delText>
              </w:r>
              <w:r w:rsidDel="00465132">
                <w:rPr>
                  <w:rFonts w:ascii="Arial" w:hAnsi="Arial" w:cs="Arial"/>
                  <w:bCs/>
                  <w:sz w:val="20"/>
                  <w:szCs w:val="20"/>
                </w:rPr>
                <w:delText>á</w:delText>
              </w:r>
              <w:r w:rsidRPr="00BE7B8E" w:rsidDel="00465132">
                <w:rPr>
                  <w:rFonts w:ascii="Arial" w:hAnsi="Arial" w:cs="Arial"/>
                  <w:bCs/>
                  <w:sz w:val="20"/>
                  <w:szCs w:val="20"/>
                </w:rPr>
                <w:delText xml:space="preserve"> nasledovn</w:delText>
              </w:r>
              <w:r w:rsidDel="00465132">
                <w:rPr>
                  <w:rFonts w:ascii="Arial" w:hAnsi="Arial" w:cs="Arial"/>
                  <w:bCs/>
                  <w:sz w:val="20"/>
                  <w:szCs w:val="20"/>
                </w:rPr>
                <w:delText>á</w:delText>
              </w:r>
              <w:r w:rsidRPr="00BE7B8E" w:rsidDel="00465132">
                <w:rPr>
                  <w:rFonts w:ascii="Arial" w:hAnsi="Arial" w:cs="Arial"/>
                  <w:bCs/>
                  <w:sz w:val="20"/>
                  <w:szCs w:val="20"/>
                </w:rPr>
                <w:delText xml:space="preserve"> aktivit</w:delText>
              </w:r>
              <w:r w:rsidDel="00465132">
                <w:rPr>
                  <w:rFonts w:ascii="Arial" w:hAnsi="Arial" w:cs="Arial"/>
                  <w:bCs/>
                  <w:sz w:val="20"/>
                  <w:szCs w:val="20"/>
                </w:rPr>
                <w:delText>a</w:delText>
              </w:r>
              <w:r w:rsidRPr="00BE7B8E" w:rsidDel="00465132">
                <w:rPr>
                  <w:rFonts w:ascii="Arial" w:hAnsi="Arial" w:cs="Arial"/>
                  <w:bCs/>
                  <w:sz w:val="20"/>
                  <w:szCs w:val="20"/>
                </w:rPr>
                <w:delText>:</w:delText>
              </w:r>
            </w:del>
            <w:r>
              <w:rPr>
                <w:rFonts w:ascii="Arial" w:hAnsi="Arial" w:cs="Arial"/>
                <w:bCs/>
                <w:sz w:val="20"/>
                <w:szCs w:val="20"/>
              </w:rPr>
              <w:t xml:space="preserve">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E13A96">
                  <w:rPr>
                    <w:rFonts w:ascii="Arial" w:hAnsi="Arial" w:cs="Arial"/>
                    <w:sz w:val="22"/>
                  </w:rPr>
                  <w:t>A1 Podpora podnikania a inovácií</w:t>
                </w:r>
              </w:sdtContent>
            </w:sdt>
          </w:p>
          <w:p w14:paraId="4F0B7C6B" w14:textId="639D7DB8" w:rsidR="00997F82" w:rsidRDefault="00465132" w:rsidP="00465132">
            <w:pPr>
              <w:pStyle w:val="Odsekzoznamu"/>
              <w:widowControl w:val="0"/>
              <w:spacing w:before="120" w:after="120" w:line="240" w:lineRule="auto"/>
              <w:ind w:left="85" w:right="85"/>
              <w:contextualSpacing w:val="0"/>
              <w:jc w:val="both"/>
              <w:rPr>
                <w:ins w:id="62" w:author="Autor"/>
                <w:rFonts w:ascii="Arial" w:hAnsi="Arial" w:cs="Arial"/>
                <w:bCs/>
                <w:sz w:val="20"/>
                <w:szCs w:val="20"/>
              </w:rPr>
            </w:pPr>
            <w:ins w:id="63" w:author="Autor">
              <w:r w:rsidRPr="00465132">
                <w:rPr>
                  <w:rFonts w:ascii="Arial" w:hAnsi="Arial" w:cs="Arial"/>
                  <w:bCs/>
                  <w:sz w:val="20"/>
                  <w:szCs w:val="20"/>
                </w:rPr>
                <w:t xml:space="preserve">tak ako je definovaná v </w:t>
              </w:r>
            </w:ins>
            <w:del w:id="64" w:author="Autor">
              <w:r w:rsidR="00997F82" w:rsidRPr="00465132" w:rsidDel="00465132">
                <w:rPr>
                  <w:rFonts w:ascii="Arial" w:hAnsi="Arial" w:cs="Arial"/>
                  <w:bCs/>
                  <w:sz w:val="20"/>
                  <w:szCs w:val="20"/>
                </w:rPr>
                <w:delText xml:space="preserve">Bližší popis oprávnených aktivít uvádza </w:delText>
              </w:r>
            </w:del>
            <w:r w:rsidR="00997F82" w:rsidRPr="00465132">
              <w:rPr>
                <w:rFonts w:ascii="Arial" w:hAnsi="Arial" w:cs="Arial"/>
                <w:bCs/>
                <w:sz w:val="20"/>
                <w:szCs w:val="20"/>
              </w:rPr>
              <w:t>príloh</w:t>
            </w:r>
            <w:ins w:id="65" w:author="Autor">
              <w:r w:rsidRPr="00465132">
                <w:rPr>
                  <w:rFonts w:ascii="Arial" w:hAnsi="Arial" w:cs="Arial"/>
                  <w:bCs/>
                  <w:sz w:val="20"/>
                  <w:szCs w:val="20"/>
                </w:rPr>
                <w:t>e</w:t>
              </w:r>
            </w:ins>
            <w:del w:id="66" w:author="Autor">
              <w:r w:rsidR="00997F82" w:rsidRPr="00465132" w:rsidDel="00465132">
                <w:rPr>
                  <w:rFonts w:ascii="Arial" w:hAnsi="Arial" w:cs="Arial"/>
                  <w:bCs/>
                  <w:sz w:val="20"/>
                  <w:szCs w:val="20"/>
                </w:rPr>
                <w:delText>a</w:delText>
              </w:r>
            </w:del>
            <w:r w:rsidR="00997F82" w:rsidRPr="00465132">
              <w:rPr>
                <w:rFonts w:ascii="Arial" w:hAnsi="Arial" w:cs="Arial"/>
                <w:bCs/>
                <w:sz w:val="20"/>
                <w:szCs w:val="20"/>
              </w:rPr>
              <w:t xml:space="preserve"> č. 2 výzvy Špecifikácia rozsahu oprávnen</w:t>
            </w:r>
            <w:ins w:id="67" w:author="Autor">
              <w:r w:rsidRPr="00465132">
                <w:rPr>
                  <w:rFonts w:ascii="Arial" w:hAnsi="Arial" w:cs="Arial"/>
                  <w:bCs/>
                  <w:sz w:val="20"/>
                  <w:szCs w:val="20"/>
                </w:rPr>
                <w:t>ej</w:t>
              </w:r>
            </w:ins>
            <w:del w:id="68" w:author="Autor">
              <w:r w:rsidR="00997F82" w:rsidRPr="00465132" w:rsidDel="00465132">
                <w:rPr>
                  <w:rFonts w:ascii="Arial" w:hAnsi="Arial" w:cs="Arial"/>
                  <w:bCs/>
                  <w:sz w:val="20"/>
                  <w:szCs w:val="20"/>
                </w:rPr>
                <w:delText>ých</w:delText>
              </w:r>
            </w:del>
            <w:r w:rsidR="00997F82" w:rsidRPr="00465132">
              <w:rPr>
                <w:rFonts w:ascii="Arial" w:hAnsi="Arial" w:cs="Arial"/>
                <w:bCs/>
                <w:sz w:val="20"/>
                <w:szCs w:val="20"/>
              </w:rPr>
              <w:t xml:space="preserve"> aktiv</w:t>
            </w:r>
            <w:ins w:id="69" w:author="Autor">
              <w:r w:rsidRPr="00465132">
                <w:rPr>
                  <w:rFonts w:ascii="Arial" w:hAnsi="Arial" w:cs="Arial"/>
                  <w:bCs/>
                  <w:sz w:val="20"/>
                  <w:szCs w:val="20"/>
                </w:rPr>
                <w:t>i</w:t>
              </w:r>
            </w:ins>
            <w:del w:id="70" w:author="Autor">
              <w:r w:rsidR="00997F82" w:rsidRPr="00465132" w:rsidDel="00465132">
                <w:rPr>
                  <w:rFonts w:ascii="Arial" w:hAnsi="Arial" w:cs="Arial"/>
                  <w:bCs/>
                  <w:sz w:val="20"/>
                  <w:szCs w:val="20"/>
                </w:rPr>
                <w:delText>í</w:delText>
              </w:r>
            </w:del>
            <w:r w:rsidR="00997F82" w:rsidRPr="00465132">
              <w:rPr>
                <w:rFonts w:ascii="Arial" w:hAnsi="Arial" w:cs="Arial"/>
                <w:bCs/>
                <w:sz w:val="20"/>
                <w:szCs w:val="20"/>
              </w:rPr>
              <w:t>t</w:t>
            </w:r>
            <w:ins w:id="71" w:author="Autor">
              <w:r w:rsidRPr="00465132">
                <w:rPr>
                  <w:rFonts w:ascii="Arial" w:hAnsi="Arial" w:cs="Arial"/>
                  <w:bCs/>
                  <w:sz w:val="20"/>
                  <w:szCs w:val="20"/>
                </w:rPr>
                <w:t>y</w:t>
              </w:r>
            </w:ins>
            <w:r w:rsidR="00997F82" w:rsidRPr="00465132">
              <w:rPr>
                <w:rFonts w:ascii="Arial" w:hAnsi="Arial" w:cs="Arial"/>
                <w:bCs/>
                <w:sz w:val="20"/>
                <w:szCs w:val="20"/>
              </w:rPr>
              <w:t xml:space="preserve"> a oprávnených výdavkov.</w:t>
            </w:r>
          </w:p>
          <w:p w14:paraId="2BECE45F" w14:textId="57061ADF" w:rsidR="00465132" w:rsidRPr="00465132" w:rsidRDefault="00465132" w:rsidP="00465132">
            <w:pPr>
              <w:pStyle w:val="Odsekzoznamu"/>
              <w:widowControl w:val="0"/>
              <w:spacing w:before="120" w:after="120" w:line="240" w:lineRule="auto"/>
              <w:ind w:left="85" w:right="85"/>
              <w:contextualSpacing w:val="0"/>
              <w:jc w:val="both"/>
              <w:rPr>
                <w:rFonts w:ascii="Arial" w:hAnsi="Arial" w:cs="Arial"/>
                <w:bCs/>
                <w:sz w:val="20"/>
                <w:szCs w:val="20"/>
              </w:rPr>
            </w:pPr>
            <w:ins w:id="72" w:author="Autor">
              <w:r w:rsidRPr="00465132">
                <w:rPr>
                  <w:rFonts w:ascii="Arial" w:hAnsi="Arial" w:cs="Arial"/>
                  <w:bCs/>
                  <w:sz w:val="20"/>
                  <w:szCs w:val="20"/>
                </w:rPr>
                <w:t>Žiadateľ je povinný ukončiť realizáciu aktivít projektu a predložiť záverečnú žiadosť o platbu do 9 mesiacov</w:t>
              </w:r>
              <w:r>
                <w:rPr>
                  <w:rStyle w:val="Odkaznapoznmkupodiarou"/>
                  <w:rFonts w:ascii="Arial" w:hAnsi="Arial" w:cs="Arial"/>
                  <w:bCs/>
                  <w:sz w:val="20"/>
                  <w:szCs w:val="20"/>
                </w:rPr>
                <w:footnoteReference w:id="1"/>
              </w:r>
              <w:r w:rsidRPr="00465132">
                <w:rPr>
                  <w:rFonts w:ascii="Arial" w:hAnsi="Arial" w:cs="Arial"/>
                  <w:bCs/>
                  <w:sz w:val="20"/>
                  <w:szCs w:val="20"/>
                </w:rPr>
                <w:t xml:space="preserve">  od nadobudnutia účinnosti zmluvy o poskytnutí príspevku, najneskôr však do </w:t>
              </w:r>
              <w:r>
                <w:rPr>
                  <w:rFonts w:ascii="Arial" w:hAnsi="Arial" w:cs="Arial"/>
                  <w:bCs/>
                  <w:sz w:val="20"/>
                  <w:szCs w:val="20"/>
                </w:rPr>
                <w:t>30.</w:t>
              </w:r>
              <w:del w:id="74" w:author="Autor">
                <w:r w:rsidDel="00C9773A">
                  <w:rPr>
                    <w:rFonts w:ascii="Arial" w:hAnsi="Arial" w:cs="Arial"/>
                    <w:bCs/>
                    <w:sz w:val="20"/>
                    <w:szCs w:val="20"/>
                  </w:rPr>
                  <w:delText>09</w:delText>
                </w:r>
              </w:del>
              <w:r w:rsidR="00C9773A">
                <w:rPr>
                  <w:rFonts w:ascii="Arial" w:hAnsi="Arial" w:cs="Arial"/>
                  <w:bCs/>
                  <w:sz w:val="20"/>
                  <w:szCs w:val="20"/>
                </w:rPr>
                <w:t>11</w:t>
              </w:r>
              <w:r>
                <w:rPr>
                  <w:rFonts w:ascii="Arial" w:hAnsi="Arial" w:cs="Arial"/>
                  <w:bCs/>
                  <w:sz w:val="20"/>
                  <w:szCs w:val="20"/>
                </w:rPr>
                <w:t>.2023</w:t>
              </w:r>
              <w:r w:rsidRPr="00465132">
                <w:rPr>
                  <w:rFonts w:ascii="Arial" w:hAnsi="Arial" w:cs="Arial"/>
                  <w:bCs/>
                  <w:sz w:val="20"/>
                  <w:szCs w:val="20"/>
                </w:rPr>
                <w:t xml:space="preserve"> Realizácia projektu sa považuje za ukončenú v kalendárny deň, keď bol predmet projektu riadne dodaný (dodané všetky tovary, poskytnuté všetky služby a/alebo zrealizované všetky stavebné práce, ktoré tvoria predmet projektu)</w:t>
              </w:r>
              <w:r>
                <w:rPr>
                  <w:rFonts w:ascii="Arial" w:hAnsi="Arial" w:cs="Arial"/>
                  <w:bCs/>
                  <w:sz w:val="20"/>
                  <w:szCs w:val="20"/>
                </w:rPr>
                <w:t>.</w:t>
              </w:r>
            </w:ins>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51692FD5" w:rsidR="00997F82" w:rsidRDefault="00997F82" w:rsidP="00465132">
            <w:pPr>
              <w:pStyle w:val="Odsekzoznamu"/>
              <w:widowControl w:val="0"/>
              <w:spacing w:after="0" w:line="240" w:lineRule="auto"/>
              <w:ind w:left="85" w:right="85"/>
              <w:contextualSpacing w:val="0"/>
              <w:jc w:val="both"/>
              <w:rPr>
                <w:ins w:id="75" w:author="Auto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4B5CDA3E" w14:textId="09E532EA" w:rsidR="00465132" w:rsidRPr="00337B8D" w:rsidRDefault="00465132" w:rsidP="00DD3EE2">
            <w:pPr>
              <w:pStyle w:val="Odsekzoznamu"/>
              <w:widowControl w:val="0"/>
              <w:spacing w:after="120" w:line="240" w:lineRule="auto"/>
              <w:ind w:left="85" w:right="85"/>
              <w:contextualSpacing w:val="0"/>
              <w:jc w:val="both"/>
              <w:rPr>
                <w:rFonts w:ascii="Arial" w:hAnsi="Arial" w:cs="Arial"/>
                <w:bCs/>
                <w:sz w:val="20"/>
                <w:szCs w:val="20"/>
              </w:rPr>
            </w:pPr>
            <w:ins w:id="76" w:author="Autor">
              <w:r w:rsidRPr="00465132">
                <w:rPr>
                  <w:rFonts w:ascii="Arial" w:hAnsi="Arial" w:cs="Arial"/>
                  <w:bCs/>
                  <w:sz w:val="20"/>
                  <w:szCs w:val="20"/>
                </w:rPr>
                <w:t xml:space="preserve">Žiadateľ v časti 10 Formulára ŽoPr čestne vyhlási, že ukončí realizáciu aktivít projektu a predloží záverečnú žiadosť o platbu (žiadosť o poskytnutie refundácie alebo predfinancovania) do 9 mesiacov od nadobudnutia účinnosti zmluvy o príspevku a zároveň najneskôr do </w:t>
              </w:r>
              <w:r>
                <w:rPr>
                  <w:rFonts w:ascii="Arial" w:hAnsi="Arial" w:cs="Arial"/>
                  <w:bCs/>
                  <w:sz w:val="20"/>
                  <w:szCs w:val="20"/>
                </w:rPr>
                <w:t>30.</w:t>
              </w:r>
              <w:del w:id="77" w:author="Autor">
                <w:r w:rsidDel="00C9773A">
                  <w:rPr>
                    <w:rFonts w:ascii="Arial" w:hAnsi="Arial" w:cs="Arial"/>
                    <w:bCs/>
                    <w:sz w:val="20"/>
                    <w:szCs w:val="20"/>
                  </w:rPr>
                  <w:delText>09</w:delText>
                </w:r>
              </w:del>
              <w:r w:rsidR="00C9773A">
                <w:rPr>
                  <w:rFonts w:ascii="Arial" w:hAnsi="Arial" w:cs="Arial"/>
                  <w:bCs/>
                  <w:sz w:val="20"/>
                  <w:szCs w:val="20"/>
                </w:rPr>
                <w:t>11</w:t>
              </w:r>
              <w:r>
                <w:rPr>
                  <w:rFonts w:ascii="Arial" w:hAnsi="Arial" w:cs="Arial"/>
                  <w:bCs/>
                  <w:sz w:val="20"/>
                  <w:szCs w:val="20"/>
                </w:rPr>
                <w:t>.2023.</w:t>
              </w:r>
            </w:ins>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2D260C8E"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 xml:space="preserve">MAS </w:t>
            </w:r>
            <w:ins w:id="78" w:author="Autor">
              <w:r w:rsidR="00465132" w:rsidRPr="00465132">
                <w:rPr>
                  <w:rFonts w:ascii="Arial" w:hAnsi="Arial" w:cs="Arial"/>
                  <w:bCs/>
                  <w:sz w:val="20"/>
                  <w:szCs w:val="20"/>
                </w:rPr>
                <w:t xml:space="preserve">overí znenie čestného vyhlásenia, ktoré tvorí súčasť formulára ŽoPr a </w:t>
              </w:r>
            </w:ins>
            <w:r w:rsidRPr="00337B8D">
              <w:rPr>
                <w:rFonts w:ascii="Arial" w:hAnsi="Arial" w:cs="Arial"/>
                <w:bCs/>
                <w:sz w:val="20"/>
                <w:szCs w:val="20"/>
              </w:rPr>
              <w:t>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28E0A7B0"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 xml:space="preserve">Podmienka, že žiadateľ nezačal </w:t>
            </w:r>
            <w:ins w:id="79" w:author="Autor">
              <w:r w:rsidR="00465132">
                <w:rPr>
                  <w:rFonts w:ascii="Arial" w:hAnsi="Arial" w:cs="Arial"/>
                  <w:b/>
                  <w:sz w:val="20"/>
                  <w:szCs w:val="20"/>
                </w:rPr>
                <w:t xml:space="preserve">realizáciu </w:t>
              </w:r>
            </w:ins>
            <w:del w:id="80" w:author="Autor">
              <w:r w:rsidRPr="00BE7B8E" w:rsidDel="00465132">
                <w:rPr>
                  <w:rFonts w:ascii="Arial" w:hAnsi="Arial" w:cs="Arial"/>
                  <w:b/>
                  <w:sz w:val="20"/>
                  <w:szCs w:val="20"/>
                </w:rPr>
                <w:delText xml:space="preserve">práce na </w:delText>
              </w:r>
            </w:del>
            <w:r w:rsidRPr="00BE7B8E">
              <w:rPr>
                <w:rFonts w:ascii="Arial" w:hAnsi="Arial" w:cs="Arial"/>
                <w:b/>
                <w:sz w:val="20"/>
                <w:szCs w:val="20"/>
              </w:rPr>
              <w:t>projekt</w:t>
            </w:r>
            <w:ins w:id="81" w:author="Autor">
              <w:r w:rsidR="00465132">
                <w:rPr>
                  <w:rFonts w:ascii="Arial" w:hAnsi="Arial" w:cs="Arial"/>
                  <w:b/>
                  <w:sz w:val="20"/>
                  <w:szCs w:val="20"/>
                </w:rPr>
                <w:t>u</w:t>
              </w:r>
            </w:ins>
            <w:del w:id="82" w:author="Autor">
              <w:r w:rsidRPr="00BE7B8E" w:rsidDel="00465132">
                <w:rPr>
                  <w:rFonts w:ascii="Arial" w:hAnsi="Arial" w:cs="Arial"/>
                  <w:b/>
                  <w:sz w:val="20"/>
                  <w:szCs w:val="20"/>
                </w:rPr>
                <w:delText>e</w:delText>
              </w:r>
            </w:del>
            <w:r w:rsidRPr="00BE7B8E">
              <w:rPr>
                <w:rFonts w:ascii="Arial" w:hAnsi="Arial" w:cs="Arial"/>
                <w:b/>
                <w:sz w:val="20"/>
                <w:szCs w:val="20"/>
              </w:rPr>
              <w:t xml:space="preserve"> pred</w:t>
            </w:r>
            <w:r>
              <w:rPr>
                <w:rFonts w:ascii="Arial" w:hAnsi="Arial" w:cs="Arial"/>
                <w:b/>
                <w:sz w:val="20"/>
                <w:szCs w:val="20"/>
              </w:rPr>
              <w:t xml:space="preserve"> </w:t>
            </w:r>
            <w:r w:rsidR="00244530">
              <w:rPr>
                <w:rFonts w:ascii="Arial" w:hAnsi="Arial" w:cs="Arial"/>
                <w:b/>
                <w:sz w:val="20"/>
                <w:szCs w:val="20"/>
              </w:rPr>
              <w:t>predložením ŽoPr na MAS</w:t>
            </w:r>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38C02F76"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 xml:space="preserve">projekte pred </w:t>
            </w:r>
            <w:r w:rsidR="00D04B97">
              <w:rPr>
                <w:rFonts w:ascii="Arial" w:hAnsi="Arial" w:cs="Arial"/>
                <w:bCs/>
                <w:sz w:val="20"/>
                <w:szCs w:val="20"/>
              </w:rPr>
              <w:t>predložením ŽoPr na MAS</w:t>
            </w:r>
            <w:r>
              <w:rPr>
                <w:rFonts w:ascii="Arial" w:hAnsi="Arial" w:cs="Arial"/>
                <w:bCs/>
                <w:sz w:val="20"/>
                <w:szCs w:val="20"/>
              </w:rPr>
              <w:t>.</w:t>
            </w:r>
          </w:p>
          <w:p w14:paraId="3E390E2C" w14:textId="60CE558B"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ins w:id="83" w:author="Autor">
              <w:r w:rsidR="00465132">
                <w:rPr>
                  <w:rFonts w:ascii="Arial" w:hAnsi="Arial" w:cs="Arial"/>
                  <w:bCs/>
                  <w:sz w:val="20"/>
                  <w:szCs w:val="20"/>
                </w:rPr>
                <w:t xml:space="preserve">realizácie projektu </w:t>
              </w:r>
            </w:ins>
            <w:del w:id="84" w:author="Autor">
              <w:r w:rsidRPr="00440325" w:rsidDel="00465132">
                <w:rPr>
                  <w:rFonts w:ascii="Arial" w:hAnsi="Arial" w:cs="Arial"/>
                  <w:bCs/>
                  <w:sz w:val="20"/>
                  <w:szCs w:val="20"/>
                </w:rPr>
                <w:delText xml:space="preserve">prác </w:delText>
              </w:r>
            </w:del>
            <w:r w:rsidRPr="00440325">
              <w:rPr>
                <w:rFonts w:ascii="Arial" w:hAnsi="Arial" w:cs="Arial"/>
                <w:bCs/>
                <w:sz w:val="20"/>
                <w:szCs w:val="20"/>
              </w:rPr>
              <w:t>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p>
          <w:p w14:paraId="5A3788CC" w14:textId="10AD62F0"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del w:id="85" w:author="Autor">
              <w:r w:rsidDel="00465132">
                <w:rPr>
                  <w:rFonts w:ascii="Arial" w:hAnsi="Arial" w:cs="Arial"/>
                  <w:bCs/>
                  <w:sz w:val="20"/>
                  <w:szCs w:val="20"/>
                </w:rPr>
                <w:delText>(</w:delText>
              </w:r>
              <w:r w:rsidRPr="00440325" w:rsidDel="00465132">
                <w:rPr>
                  <w:rFonts w:ascii="Arial" w:hAnsi="Arial" w:cs="Arial"/>
                  <w:bCs/>
                  <w:sz w:val="20"/>
                  <w:szCs w:val="20"/>
                </w:rPr>
                <w:delText>pred realizáciou prác na projekte</w:delText>
              </w:r>
              <w:r w:rsidDel="00465132">
                <w:rPr>
                  <w:rFonts w:ascii="Arial" w:hAnsi="Arial" w:cs="Arial"/>
                  <w:bCs/>
                  <w:sz w:val="20"/>
                  <w:szCs w:val="20"/>
                </w:rPr>
                <w:delText xml:space="preserve">) </w:delText>
              </w:r>
            </w:del>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ins w:id="86" w:author="Autor">
              <w:r w:rsidR="00465132">
                <w:rPr>
                  <w:rFonts w:ascii="Arial" w:hAnsi="Arial" w:cs="Arial"/>
                  <w:bCs/>
                  <w:sz w:val="20"/>
                  <w:szCs w:val="20"/>
                </w:rPr>
                <w:t>ajú</w:t>
              </w:r>
            </w:ins>
            <w:del w:id="87" w:author="Autor">
              <w:r w:rsidRPr="00440325" w:rsidDel="00465132">
                <w:rPr>
                  <w:rFonts w:ascii="Arial" w:hAnsi="Arial" w:cs="Arial"/>
                  <w:bCs/>
                  <w:sz w:val="20"/>
                  <w:szCs w:val="20"/>
                </w:rPr>
                <w:delText>á</w:delText>
              </w:r>
            </w:del>
            <w:r w:rsidRPr="00440325">
              <w:rPr>
                <w:rFonts w:ascii="Arial" w:hAnsi="Arial" w:cs="Arial"/>
                <w:bCs/>
                <w:sz w:val="20"/>
                <w:szCs w:val="20"/>
              </w:rPr>
              <w:t xml:space="preserve"> za </w:t>
            </w:r>
            <w:ins w:id="88" w:author="Autor">
              <w:r w:rsidR="00465132">
                <w:rPr>
                  <w:rFonts w:ascii="Arial" w:hAnsi="Arial" w:cs="Arial"/>
                  <w:bCs/>
                  <w:sz w:val="20"/>
                  <w:szCs w:val="20"/>
                </w:rPr>
                <w:t xml:space="preserve">realizáciu projektu. </w:t>
              </w:r>
            </w:ins>
            <w:del w:id="89" w:author="Autor">
              <w:r w:rsidRPr="00440325" w:rsidDel="00465132">
                <w:rPr>
                  <w:rFonts w:ascii="Arial" w:hAnsi="Arial" w:cs="Arial"/>
                  <w:bCs/>
                  <w:sz w:val="20"/>
                  <w:szCs w:val="20"/>
                </w:rPr>
                <w:delText>začatie prác.</w:delText>
              </w:r>
            </w:del>
          </w:p>
          <w:p w14:paraId="1F87D7EC" w14:textId="6FECBBE0" w:rsidR="00997F82" w:rsidDel="00465132" w:rsidRDefault="00997F82" w:rsidP="00A55D6C">
            <w:pPr>
              <w:pStyle w:val="Odsekzoznamu"/>
              <w:spacing w:before="120" w:after="120" w:line="240" w:lineRule="auto"/>
              <w:ind w:left="85" w:right="85"/>
              <w:contextualSpacing w:val="0"/>
              <w:jc w:val="both"/>
              <w:rPr>
                <w:del w:id="90" w:author="Autor"/>
                <w:rFonts w:ascii="Arial" w:hAnsi="Arial" w:cs="Arial"/>
                <w:bCs/>
                <w:sz w:val="20"/>
                <w:szCs w:val="20"/>
              </w:rPr>
            </w:pPr>
            <w:del w:id="91" w:author="Autor">
              <w:r w:rsidDel="00465132">
                <w:rPr>
                  <w:rFonts w:ascii="Arial" w:hAnsi="Arial" w:cs="Arial"/>
                  <w:bCs/>
                  <w:sz w:val="20"/>
                  <w:szCs w:val="20"/>
                </w:rPr>
                <w:delText xml:space="preserve">Zmluva o príspevku nadobúda účinnosť deň po dni jej zverejnenia v Centrálnom registri zmlúv </w:delText>
              </w:r>
              <w:r w:rsidR="00E432A9" w:rsidDel="00465132">
                <w:fldChar w:fldCharType="begin"/>
              </w:r>
              <w:r w:rsidR="00E432A9" w:rsidDel="00465132">
                <w:delInstrText xml:space="preserve"> HYPERLINK "https://www.crz.gov.sk/" </w:delInstrText>
              </w:r>
              <w:r w:rsidR="00E432A9" w:rsidDel="00465132">
                <w:fldChar w:fldCharType="separate"/>
              </w:r>
              <w:r w:rsidRPr="00037ED5" w:rsidDel="00465132">
                <w:rPr>
                  <w:rStyle w:val="Hypertextovprepojenie"/>
                  <w:rFonts w:cs="Arial"/>
                  <w:bCs/>
                  <w:sz w:val="20"/>
                  <w:szCs w:val="20"/>
                </w:rPr>
                <w:delText>https://www.crz.gov.sk/</w:delText>
              </w:r>
              <w:r w:rsidR="00E432A9" w:rsidDel="00465132">
                <w:rPr>
                  <w:rStyle w:val="Hypertextovprepojenie"/>
                  <w:rFonts w:cs="Arial"/>
                  <w:bCs/>
                  <w:sz w:val="20"/>
                  <w:szCs w:val="20"/>
                </w:rPr>
                <w:fldChar w:fldCharType="end"/>
              </w:r>
              <w:r w:rsidDel="00465132">
                <w:rPr>
                  <w:rFonts w:ascii="Arial" w:hAnsi="Arial" w:cs="Arial"/>
                  <w:bCs/>
                  <w:sz w:val="20"/>
                  <w:szCs w:val="20"/>
                </w:rPr>
                <w:delText>, prípadne neskoršie, ak tak ustanoví zmluva.</w:delText>
              </w:r>
            </w:del>
          </w:p>
          <w:p w14:paraId="39733C18" w14:textId="484BC700"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 xml:space="preserve">MAS </w:t>
            </w:r>
            <w:ins w:id="92" w:author="Autor">
              <w:r w:rsidR="0089623E">
                <w:rPr>
                  <w:rFonts w:ascii="Arial" w:hAnsi="Arial" w:cs="Arial"/>
                  <w:bCs/>
                  <w:sz w:val="20"/>
                  <w:szCs w:val="20"/>
                </w:rPr>
                <w:t xml:space="preserve">dáva </w:t>
              </w:r>
            </w:ins>
            <w:del w:id="93" w:author="Autor">
              <w:r w:rsidRPr="002123FB" w:rsidDel="0089623E">
                <w:rPr>
                  <w:rFonts w:ascii="Arial" w:hAnsi="Arial" w:cs="Arial"/>
                  <w:bCs/>
                  <w:sz w:val="20"/>
                  <w:szCs w:val="20"/>
                </w:rPr>
                <w:delText>odporúča</w:delText>
              </w:r>
            </w:del>
            <w:r w:rsidRPr="002123FB">
              <w:rPr>
                <w:rFonts w:ascii="Arial" w:hAnsi="Arial" w:cs="Arial"/>
                <w:bCs/>
                <w:sz w:val="20"/>
                <w:szCs w:val="20"/>
              </w:rPr>
              <w:t xml:space="preserve"> žiadateľovi</w:t>
            </w:r>
            <w:ins w:id="94" w:author="Autor">
              <w:r w:rsidR="0089623E">
                <w:rPr>
                  <w:rFonts w:ascii="Arial" w:hAnsi="Arial" w:cs="Arial"/>
                  <w:bCs/>
                  <w:sz w:val="20"/>
                  <w:szCs w:val="20"/>
                </w:rPr>
                <w:t xml:space="preserve"> </w:t>
              </w:r>
              <w:r w:rsidR="001F7CF5">
                <w:rPr>
                  <w:rFonts w:ascii="Arial" w:hAnsi="Arial" w:cs="Arial"/>
                  <w:bCs/>
                  <w:sz w:val="20"/>
                  <w:szCs w:val="20"/>
                </w:rPr>
                <w:t xml:space="preserve">na zváženie </w:t>
              </w:r>
              <w:r w:rsidR="0089623E">
                <w:rPr>
                  <w:rFonts w:ascii="Arial" w:hAnsi="Arial" w:cs="Arial"/>
                  <w:bCs/>
                  <w:sz w:val="20"/>
                  <w:szCs w:val="20"/>
                </w:rPr>
                <w:t>odkonzultovať s MAS možnosť</w:t>
              </w:r>
            </w:ins>
            <w:r w:rsidRPr="002123FB">
              <w:rPr>
                <w:rFonts w:ascii="Arial" w:hAnsi="Arial" w:cs="Arial"/>
                <w:bCs/>
                <w:sz w:val="20"/>
                <w:szCs w:val="20"/>
              </w:rPr>
              <w:t>, aby:</w:t>
            </w:r>
          </w:p>
          <w:p w14:paraId="14D549E0" w14:textId="1FB2BF2D"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začali práce na projekte pred </w:t>
            </w:r>
            <w:r w:rsidR="00D04B97">
              <w:rPr>
                <w:rFonts w:ascii="Arial" w:hAnsi="Arial" w:cs="Arial"/>
                <w:bCs/>
                <w:sz w:val="20"/>
                <w:szCs w:val="20"/>
              </w:rPr>
              <w:t xml:space="preserve">predložením ŽoPr na MAS, </w:t>
            </w:r>
            <w:r w:rsidRPr="002123FB">
              <w:rPr>
                <w:rFonts w:ascii="Arial" w:hAnsi="Arial" w:cs="Arial"/>
                <w:bCs/>
                <w:sz w:val="20"/>
                <w:szCs w:val="20"/>
              </w:rPr>
              <w:t xml:space="preserve"> napr.:</w:t>
            </w:r>
          </w:p>
          <w:p w14:paraId="557FD218" w14:textId="463ED2D4"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r w:rsidR="00D04B97">
              <w:rPr>
                <w:rFonts w:ascii="Arial" w:hAnsi="Arial" w:cs="Arial"/>
                <w:bCs/>
                <w:sz w:val="20"/>
                <w:szCs w:val="20"/>
              </w:rPr>
              <w:t>moment predloženia na MAS</w:t>
            </w:r>
            <w:r w:rsidRPr="002123FB">
              <w:rPr>
                <w:rFonts w:ascii="Arial" w:hAnsi="Arial" w:cs="Arial"/>
                <w:bCs/>
                <w:sz w:val="20"/>
                <w:szCs w:val="20"/>
              </w:rPr>
              <w:t>,</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7229C49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r w:rsidR="00D04B97">
              <w:rPr>
                <w:rFonts w:ascii="Arial" w:hAnsi="Arial" w:cs="Arial"/>
                <w:bCs/>
                <w:sz w:val="20"/>
                <w:szCs w:val="20"/>
              </w:rPr>
              <w:t>predložení ŽoPr na MAS</w:t>
            </w:r>
            <w:r w:rsidRPr="002123FB">
              <w:rPr>
                <w:rFonts w:ascii="Arial" w:hAnsi="Arial" w:cs="Arial"/>
                <w:bCs/>
                <w:sz w:val="20"/>
                <w:szCs w:val="20"/>
              </w:rPr>
              <w:t>.</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73B56654"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95" w:name="_Hlk500341825"/>
            <w:r>
              <w:rPr>
                <w:rFonts w:ascii="Arial" w:hAnsi="Arial" w:cs="Arial"/>
                <w:bCs/>
                <w:sz w:val="20"/>
                <w:szCs w:val="20"/>
              </w:rPr>
              <w:lastRenderedPageBreak/>
              <w:t>Informácie uvedené v</w:t>
            </w:r>
            <w:del w:id="96" w:author="Autor">
              <w:r w:rsidDel="00465132">
                <w:rPr>
                  <w:rFonts w:ascii="Arial" w:hAnsi="Arial" w:cs="Arial"/>
                  <w:bCs/>
                  <w:sz w:val="20"/>
                  <w:szCs w:val="20"/>
                </w:rPr>
                <w:delText> </w:delText>
              </w:r>
            </w:del>
            <w:ins w:id="97" w:author="Autor">
              <w:r w:rsidR="00465132">
                <w:rPr>
                  <w:rFonts w:ascii="Arial" w:hAnsi="Arial" w:cs="Arial"/>
                  <w:bCs/>
                  <w:sz w:val="20"/>
                  <w:szCs w:val="20"/>
                </w:rPr>
                <w:t xml:space="preserve"> ŽoPr </w:t>
              </w:r>
            </w:ins>
            <w:del w:id="98" w:author="Autor">
              <w:r w:rsidDel="00465132">
                <w:rPr>
                  <w:rFonts w:ascii="Arial" w:hAnsi="Arial" w:cs="Arial"/>
                  <w:bCs/>
                  <w:sz w:val="20"/>
                  <w:szCs w:val="20"/>
                </w:rPr>
                <w:delText>žiadosti o </w:delText>
              </w:r>
              <w:r w:rsidRPr="001F15D0" w:rsidDel="00465132">
                <w:rPr>
                  <w:rFonts w:ascii="Arial" w:hAnsi="Arial" w:cs="Arial"/>
                  <w:bCs/>
                  <w:sz w:val="20"/>
                  <w:szCs w:val="20"/>
                </w:rPr>
                <w:delText>príspevok</w:delText>
              </w:r>
            </w:del>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w:t>
            </w:r>
            <w:ins w:id="99" w:author="Autor">
              <w:r w:rsidR="00465132">
                <w:rPr>
                  <w:rFonts w:ascii="Arial" w:hAnsi="Arial" w:cs="Arial"/>
                  <w:bCs/>
                  <w:sz w:val="20"/>
                  <w:szCs w:val="20"/>
                </w:rPr>
                <w:t>al</w:t>
              </w:r>
            </w:ins>
            <w:del w:id="100" w:author="Autor">
              <w:r w:rsidRPr="001F15D0" w:rsidDel="00465132">
                <w:rPr>
                  <w:rFonts w:ascii="Arial" w:hAnsi="Arial" w:cs="Arial"/>
                  <w:bCs/>
                  <w:sz w:val="20"/>
                  <w:szCs w:val="20"/>
                </w:rPr>
                <w:delText>ne</w:delText>
              </w:r>
            </w:del>
            <w:r w:rsidRPr="001F15D0">
              <w:rPr>
                <w:rFonts w:ascii="Arial" w:hAnsi="Arial" w:cs="Arial"/>
                <w:bCs/>
                <w:sz w:val="20"/>
                <w:szCs w:val="20"/>
              </w:rPr>
              <w:t xml:space="preserve"> </w:t>
            </w:r>
            <w:ins w:id="101" w:author="Autor">
              <w:r w:rsidR="00465132">
                <w:rPr>
                  <w:rFonts w:ascii="Arial" w:hAnsi="Arial" w:cs="Arial"/>
                  <w:bCs/>
                  <w:sz w:val="20"/>
                  <w:szCs w:val="20"/>
                </w:rPr>
                <w:t xml:space="preserve">realizáciu projektu </w:t>
              </w:r>
            </w:ins>
            <w:del w:id="102" w:author="Autor">
              <w:r w:rsidRPr="001F15D0" w:rsidDel="00465132">
                <w:rPr>
                  <w:rFonts w:ascii="Arial" w:hAnsi="Arial" w:cs="Arial"/>
                  <w:bCs/>
                  <w:sz w:val="20"/>
                  <w:szCs w:val="20"/>
                </w:rPr>
                <w:delText xml:space="preserve">s prácami na projekte </w:delText>
              </w:r>
            </w:del>
            <w:r w:rsidRPr="001F15D0">
              <w:rPr>
                <w:rFonts w:ascii="Arial" w:hAnsi="Arial" w:cs="Arial"/>
                <w:bCs/>
                <w:sz w:val="20"/>
                <w:szCs w:val="20"/>
              </w:rPr>
              <w:t>pred</w:t>
            </w:r>
            <w:r w:rsidR="00D04B97">
              <w:rPr>
                <w:rFonts w:ascii="Arial" w:hAnsi="Arial" w:cs="Arial"/>
                <w:bCs/>
                <w:sz w:val="20"/>
                <w:szCs w:val="20"/>
              </w:rPr>
              <w:t xml:space="preserve"> predložením ŽoPr na MAS</w:t>
            </w:r>
            <w:r w:rsidRPr="001F15D0">
              <w:rPr>
                <w:rFonts w:ascii="Arial" w:hAnsi="Arial" w:cs="Arial"/>
                <w:bCs/>
                <w:sz w:val="20"/>
                <w:szCs w:val="20"/>
              </w:rPr>
              <w:t>.</w:t>
            </w:r>
          </w:p>
          <w:bookmarkEnd w:id="95"/>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01643099"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Pr>
                <w:rFonts w:ascii="Arial" w:hAnsi="Arial" w:cs="Arial"/>
                <w:bCs/>
                <w:sz w:val="20"/>
                <w:szCs w:val="20"/>
              </w:rPr>
              <w:t>.</w:t>
            </w:r>
          </w:p>
          <w:p w14:paraId="60FCF881" w14:textId="4C7B1DFE" w:rsidR="00F06E63" w:rsidRDefault="00F06E63" w:rsidP="00A55D6C">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Územie </w:t>
            </w:r>
            <w:r w:rsidR="00C67CAD">
              <w:rPr>
                <w:rFonts w:ascii="Arial" w:hAnsi="Arial" w:cs="Arial"/>
                <w:bCs/>
                <w:sz w:val="20"/>
                <w:szCs w:val="20"/>
              </w:rPr>
              <w:t>MAS Bebrava</w:t>
            </w:r>
            <w:r>
              <w:rPr>
                <w:rFonts w:ascii="Arial" w:hAnsi="Arial" w:cs="Arial"/>
                <w:bCs/>
                <w:sz w:val="20"/>
                <w:szCs w:val="20"/>
              </w:rPr>
              <w:t xml:space="preserve"> tvoria</w:t>
            </w:r>
            <w:r w:rsidR="00C67CAD">
              <w:rPr>
                <w:rFonts w:ascii="Arial" w:hAnsi="Arial" w:cs="Arial"/>
                <w:bCs/>
                <w:sz w:val="20"/>
                <w:szCs w:val="20"/>
              </w:rPr>
              <w:t xml:space="preserve"> mesto a</w:t>
            </w:r>
            <w:r>
              <w:rPr>
                <w:rFonts w:ascii="Arial" w:hAnsi="Arial" w:cs="Arial"/>
                <w:bCs/>
                <w:sz w:val="20"/>
                <w:szCs w:val="20"/>
              </w:rPr>
              <w:t xml:space="preserve"> obce:</w:t>
            </w:r>
          </w:p>
          <w:p w14:paraId="6D0BA288" w14:textId="308C7963" w:rsidR="00F06E63" w:rsidRDefault="00F06E63" w:rsidP="00B93BEE">
            <w:pPr>
              <w:pStyle w:val="Odsekzoznamu"/>
              <w:spacing w:after="0" w:line="240" w:lineRule="auto"/>
              <w:ind w:left="805" w:right="85"/>
              <w:contextualSpacing w:val="0"/>
              <w:jc w:val="both"/>
              <w:rPr>
                <w:rFonts w:ascii="Arial" w:hAnsi="Arial" w:cs="Arial"/>
                <w:bCs/>
                <w:sz w:val="20"/>
                <w:szCs w:val="20"/>
              </w:rPr>
            </w:pPr>
            <w:r w:rsidRPr="00F06E63">
              <w:rPr>
                <w:rFonts w:ascii="Arial" w:hAnsi="Arial" w:cs="Arial"/>
                <w:bCs/>
                <w:sz w:val="20"/>
                <w:szCs w:val="20"/>
              </w:rPr>
              <w:t>B</w:t>
            </w:r>
            <w:r w:rsidR="00C67CAD">
              <w:rPr>
                <w:rFonts w:ascii="Arial" w:hAnsi="Arial" w:cs="Arial"/>
                <w:bCs/>
                <w:sz w:val="20"/>
                <w:szCs w:val="20"/>
              </w:rPr>
              <w:t>ánovce nad Bebravou</w:t>
            </w:r>
            <w:r w:rsidR="00DA6C6C">
              <w:rPr>
                <w:rFonts w:ascii="Arial" w:hAnsi="Arial" w:cs="Arial"/>
                <w:bCs/>
                <w:sz w:val="20"/>
                <w:szCs w:val="20"/>
              </w:rPr>
              <w:t>, Brezolupy, Cimenná, Dežerice, Dolné Naštice, Dubnička, Dvorec, Haláčovce, Ľutov, Malá Hradná, Malé Hoste, Otrhánky, Podlužany, Pochabany, Pravotice, Prusy, Ruskovce, Veľké Držkovce, Veľké Chlievany, Zlatníky.</w:t>
            </w:r>
          </w:p>
          <w:p w14:paraId="1954D528" w14:textId="69F23E53" w:rsidR="00F06E63" w:rsidRDefault="00F06E63" w:rsidP="005160A0">
            <w:pPr>
              <w:pStyle w:val="Odsekzoznamu"/>
              <w:spacing w:after="0" w:line="240" w:lineRule="auto"/>
              <w:ind w:left="805" w:right="85"/>
              <w:contextualSpacing w:val="0"/>
              <w:jc w:val="both"/>
              <w:rPr>
                <w:rFonts w:ascii="Arial" w:hAnsi="Arial" w:cs="Arial"/>
                <w:bCs/>
                <w:sz w:val="20"/>
                <w:szCs w:val="20"/>
              </w:rPr>
            </w:pP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w:t>
            </w:r>
            <w:del w:id="103" w:author="Autor">
              <w:r w:rsidRPr="005900AB" w:rsidDel="00465132">
                <w:rPr>
                  <w:rFonts w:ascii="Arial" w:hAnsi="Arial" w:cs="Arial"/>
                  <w:bCs/>
                  <w:sz w:val="20"/>
                  <w:szCs w:val="20"/>
                </w:rPr>
                <w:delText xml:space="preserve"> aktivít</w:delText>
              </w:r>
            </w:del>
            <w:r w:rsidRPr="005900AB">
              <w:rPr>
                <w:rFonts w:ascii="Arial" w:hAnsi="Arial" w:cs="Arial"/>
                <w:bCs/>
                <w:sz w:val="20"/>
                <w:szCs w:val="20"/>
              </w:rPr>
              <w:t xml:space="preserve">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w:t>
            </w:r>
            <w:del w:id="104" w:author="Autor">
              <w:r w:rsidRPr="00536E5F" w:rsidDel="00465132">
                <w:rPr>
                  <w:rFonts w:ascii="Arial" w:hAnsi="Arial" w:cs="Arial"/>
                  <w:bCs/>
                  <w:sz w:val="20"/>
                  <w:szCs w:val="20"/>
                </w:rPr>
                <w:delText xml:space="preserve"> aktivít</w:delText>
              </w:r>
            </w:del>
            <w:r w:rsidRPr="00536E5F">
              <w:rPr>
                <w:rFonts w:ascii="Arial" w:hAnsi="Arial" w:cs="Arial"/>
                <w:bCs/>
                <w:sz w:val="20"/>
                <w:szCs w:val="20"/>
              </w:rPr>
              <w:t xml:space="preserve">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1A8A5E60"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RMŽaND </w:t>
            </w:r>
            <w:del w:id="105" w:author="Autor">
              <w:r w:rsidRPr="00536E5F" w:rsidDel="00465132">
                <w:rPr>
                  <w:rFonts w:ascii="Arial" w:hAnsi="Arial" w:cs="Arial"/>
                  <w:bCs/>
                  <w:sz w:val="20"/>
                  <w:szCs w:val="20"/>
                </w:rPr>
                <w:delText>prostredníctvom výberu oprávnených typov aktivít vo formulári ŽoPr</w:delText>
              </w:r>
              <w:r w:rsidDel="00465132">
                <w:rPr>
                  <w:rFonts w:ascii="Arial" w:hAnsi="Arial" w:cs="Arial"/>
                  <w:bCs/>
                  <w:sz w:val="20"/>
                  <w:szCs w:val="20"/>
                </w:rPr>
                <w:delText xml:space="preserve"> a</w:delText>
              </w:r>
            </w:del>
            <w:r>
              <w:rPr>
                <w:rFonts w:ascii="Arial" w:hAnsi="Arial" w:cs="Arial"/>
                <w:bCs/>
                <w:sz w:val="20"/>
                <w:szCs w:val="20"/>
              </w:rPr>
              <w:t> </w:t>
            </w:r>
            <w:r w:rsidRPr="00AC73D7">
              <w:rPr>
                <w:rFonts w:ascii="Arial" w:hAnsi="Arial" w:cs="Arial"/>
                <w:bCs/>
                <w:sz w:val="20"/>
                <w:szCs w:val="20"/>
              </w:rPr>
              <w:t>definovaním plánovaných hodnôt relevantných merateľných ukazovateľov</w:t>
            </w:r>
            <w:ins w:id="106" w:author="Autor">
              <w:r w:rsidR="00465132">
                <w:rPr>
                  <w:rFonts w:ascii="Arial" w:hAnsi="Arial" w:cs="Arial"/>
                  <w:bCs/>
                  <w:sz w:val="20"/>
                  <w:szCs w:val="20"/>
                </w:rPr>
                <w:t>.</w:t>
              </w:r>
            </w:ins>
            <w:r w:rsidRPr="00AC73D7">
              <w:rPr>
                <w:rFonts w:ascii="Arial" w:hAnsi="Arial" w:cs="Arial"/>
                <w:bCs/>
                <w:sz w:val="20"/>
                <w:szCs w:val="20"/>
              </w:rPr>
              <w:t xml:space="preserve"> </w:t>
            </w:r>
            <w:del w:id="107" w:author="Autor">
              <w:r w:rsidRPr="00AC73D7" w:rsidDel="00465132">
                <w:rPr>
                  <w:rFonts w:ascii="Arial" w:hAnsi="Arial" w:cs="Arial"/>
                  <w:bCs/>
                  <w:sz w:val="20"/>
                  <w:szCs w:val="20"/>
                </w:rPr>
                <w:delText>(v</w:delText>
              </w:r>
              <w:r w:rsidR="00687273" w:rsidDel="00465132">
                <w:rPr>
                  <w:rFonts w:ascii="Arial" w:hAnsi="Arial" w:cs="Arial"/>
                  <w:bCs/>
                  <w:sz w:val="20"/>
                  <w:szCs w:val="20"/>
                </w:rPr>
                <w:delText> </w:delText>
              </w:r>
              <w:r w:rsidRPr="00AC73D7" w:rsidDel="00465132">
                <w:rPr>
                  <w:rFonts w:ascii="Arial" w:hAnsi="Arial" w:cs="Arial"/>
                  <w:bCs/>
                  <w:sz w:val="20"/>
                  <w:szCs w:val="20"/>
                </w:rPr>
                <w:delText xml:space="preserve">súlade s podmienkou poskytnutia </w:delText>
              </w:r>
              <w:r w:rsidRPr="00C334BD" w:rsidDel="00465132">
                <w:rPr>
                  <w:rFonts w:ascii="Arial" w:hAnsi="Arial" w:cs="Arial"/>
                  <w:bCs/>
                  <w:sz w:val="20"/>
                  <w:szCs w:val="20"/>
                </w:rPr>
                <w:delText xml:space="preserve">príspevku č. </w:delText>
              </w:r>
              <w:r w:rsidR="00F071E6" w:rsidRPr="00C334BD" w:rsidDel="00465132">
                <w:rPr>
                  <w:rFonts w:ascii="Arial" w:hAnsi="Arial" w:cs="Arial"/>
                  <w:bCs/>
                  <w:sz w:val="20"/>
                  <w:szCs w:val="20"/>
                </w:rPr>
                <w:delText>1</w:delText>
              </w:r>
              <w:r w:rsidR="00490304" w:rsidRPr="00C334BD" w:rsidDel="00465132">
                <w:rPr>
                  <w:rFonts w:ascii="Arial" w:hAnsi="Arial" w:cs="Arial"/>
                  <w:bCs/>
                  <w:sz w:val="20"/>
                  <w:szCs w:val="20"/>
                </w:rPr>
                <w:delText>8</w:delText>
              </w:r>
              <w:r w:rsidRPr="00C334BD" w:rsidDel="00465132">
                <w:rPr>
                  <w:rFonts w:ascii="Arial" w:hAnsi="Arial" w:cs="Arial"/>
                  <w:bCs/>
                  <w:sz w:val="20"/>
                  <w:szCs w:val="20"/>
                </w:rPr>
                <w:delText>).</w:delText>
              </w:r>
              <w:r w:rsidRPr="00AC73D7" w:rsidDel="00465132">
                <w:rPr>
                  <w:rFonts w:ascii="Arial" w:hAnsi="Arial" w:cs="Arial"/>
                  <w:bCs/>
                  <w:sz w:val="20"/>
                  <w:szCs w:val="20"/>
                </w:rPr>
                <w:delText xml:space="preserve"> </w:delText>
              </w:r>
            </w:del>
            <w:bookmarkStart w:id="108"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108"/>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C8EFFD4" w14:textId="7E44CAD8" w:rsidR="008A1DCB" w:rsidRDefault="00997F82" w:rsidP="008A1DCB">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ins w:id="109" w:author="Autor">
              <w:r w:rsidR="00465132">
                <w:rPr>
                  <w:rFonts w:ascii="Arial" w:hAnsi="Arial" w:cs="Arial"/>
                  <w:bCs/>
                  <w:sz w:val="20"/>
                  <w:szCs w:val="20"/>
                </w:rPr>
                <w:t>ej</w:t>
              </w:r>
            </w:ins>
            <w:del w:id="110" w:author="Autor">
              <w:r w:rsidRPr="00AA50FD" w:rsidDel="00465132">
                <w:rPr>
                  <w:rFonts w:ascii="Arial" w:hAnsi="Arial" w:cs="Arial"/>
                  <w:bCs/>
                  <w:sz w:val="20"/>
                  <w:szCs w:val="20"/>
                </w:rPr>
                <w:delText>ých</w:delText>
              </w:r>
            </w:del>
            <w:r w:rsidRPr="00AA50FD">
              <w:rPr>
                <w:rFonts w:ascii="Arial" w:hAnsi="Arial" w:cs="Arial"/>
                <w:bCs/>
                <w:sz w:val="20"/>
                <w:szCs w:val="20"/>
              </w:rPr>
              <w:t xml:space="preserve"> aktiv</w:t>
            </w:r>
            <w:del w:id="111" w:author="Autor">
              <w:r w:rsidRPr="00AA50FD" w:rsidDel="00465132">
                <w:rPr>
                  <w:rFonts w:ascii="Arial" w:hAnsi="Arial" w:cs="Arial"/>
                  <w:bCs/>
                  <w:sz w:val="20"/>
                  <w:szCs w:val="20"/>
                </w:rPr>
                <w:delText>í</w:delText>
              </w:r>
            </w:del>
            <w:ins w:id="112" w:author="Autor">
              <w:r w:rsidR="00465132">
                <w:rPr>
                  <w:rFonts w:ascii="Arial" w:hAnsi="Arial" w:cs="Arial"/>
                  <w:bCs/>
                  <w:sz w:val="20"/>
                  <w:szCs w:val="20"/>
                </w:rPr>
                <w:t>i</w:t>
              </w:r>
            </w:ins>
            <w:r w:rsidRPr="00AA50FD">
              <w:rPr>
                <w:rFonts w:ascii="Arial" w:hAnsi="Arial" w:cs="Arial"/>
                <w:bCs/>
                <w:sz w:val="20"/>
                <w:szCs w:val="20"/>
              </w:rPr>
              <w:t>t</w:t>
            </w:r>
            <w:ins w:id="113" w:author="Autor">
              <w:r w:rsidR="00465132">
                <w:rPr>
                  <w:rFonts w:ascii="Arial" w:hAnsi="Arial" w:cs="Arial"/>
                  <w:bCs/>
                  <w:sz w:val="20"/>
                  <w:szCs w:val="20"/>
                </w:rPr>
                <w:t>y</w:t>
              </w:r>
            </w:ins>
            <w:r w:rsidRPr="00AA50FD">
              <w:rPr>
                <w:rFonts w:ascii="Arial" w:hAnsi="Arial" w:cs="Arial"/>
                <w:bCs/>
                <w:sz w:val="20"/>
                <w:szCs w:val="20"/>
              </w:rPr>
              <w:t xml:space="preserve"> a oprávnených výdavkov</w:t>
            </w:r>
            <w:r w:rsidRPr="00771033">
              <w:rPr>
                <w:rFonts w:ascii="Arial" w:hAnsi="Arial" w:cs="Arial"/>
                <w:bCs/>
                <w:sz w:val="20"/>
                <w:szCs w:val="20"/>
              </w:rPr>
              <w:t>.</w:t>
            </w:r>
            <w:r w:rsidR="008A1DCB" w:rsidRPr="00B26F6D">
              <w:rPr>
                <w:rFonts w:ascii="Arial" w:hAnsi="Arial" w:cs="Arial"/>
                <w:bCs/>
                <w:sz w:val="20"/>
                <w:szCs w:val="20"/>
              </w:rPr>
              <w:t xml:space="preserve"> </w:t>
            </w:r>
            <w:ins w:id="114" w:author="Autor">
              <w:r w:rsidR="00465132" w:rsidRPr="00465132">
                <w:rPr>
                  <w:rFonts w:ascii="Arial" w:hAnsi="Arial" w:cs="Arial"/>
                  <w:bCs/>
                  <w:sz w:val="20"/>
                  <w:szCs w:val="20"/>
                </w:rPr>
                <w:t>Za oprávnené sú považované výlučne výdavky, ktoré vznikli (stavebné práce, tovary a/alebo služby, tvoriace predmet projektu uhradené dodávateľom) do 31. decembra 2023</w:t>
              </w:r>
              <w:r w:rsidR="00465132">
                <w:rPr>
                  <w:rFonts w:ascii="Arial" w:hAnsi="Arial" w:cs="Arial"/>
                  <w:bCs/>
                  <w:sz w:val="20"/>
                  <w:szCs w:val="20"/>
                </w:rPr>
                <w:t xml:space="preserve">. </w:t>
              </w:r>
            </w:ins>
            <w:del w:id="115" w:author="Autor">
              <w:r w:rsidR="008A1DCB" w:rsidRPr="00B26F6D" w:rsidDel="00465132">
                <w:rPr>
                  <w:rFonts w:ascii="Arial" w:hAnsi="Arial" w:cs="Arial"/>
                  <w:bCs/>
                  <w:sz w:val="20"/>
                  <w:szCs w:val="20"/>
                </w:rPr>
                <w:delText>Oprávnené výdavky nesmú byť vynaložené (stavebné práce, tovary a služby uhradené) po 30.</w:delText>
              </w:r>
              <w:r w:rsidR="008A1DCB" w:rsidDel="00465132">
                <w:rPr>
                  <w:rFonts w:ascii="Arial" w:hAnsi="Arial" w:cs="Arial"/>
                  <w:bCs/>
                  <w:sz w:val="20"/>
                  <w:szCs w:val="20"/>
                </w:rPr>
                <w:delText>6.</w:delText>
              </w:r>
              <w:r w:rsidR="008A1DCB" w:rsidRPr="00B26F6D" w:rsidDel="00465132">
                <w:rPr>
                  <w:rFonts w:ascii="Arial" w:hAnsi="Arial" w:cs="Arial"/>
                  <w:bCs/>
                  <w:sz w:val="20"/>
                  <w:szCs w:val="20"/>
                </w:rPr>
                <w:delText>2023.</w:delText>
              </w:r>
            </w:del>
          </w:p>
          <w:p w14:paraId="5D5B9132" w14:textId="143D43F4"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ins w:id="116" w:author="Autor">
              <w:r w:rsidR="00465132" w:rsidRPr="00465132">
                <w:rPr>
                  <w:rFonts w:ascii="Arial" w:hAnsi="Arial" w:cs="Arial"/>
                  <w:bCs/>
                  <w:sz w:val="20"/>
                  <w:szCs w:val="20"/>
                </w:rPr>
                <w:t xml:space="preserve">č. 343/2015 Z. z. </w:t>
              </w:r>
            </w:ins>
            <w:r w:rsidRPr="00771033">
              <w:rPr>
                <w:rFonts w:ascii="Arial" w:hAnsi="Arial" w:cs="Arial"/>
                <w:bCs/>
                <w:sz w:val="20"/>
                <w:szCs w:val="20"/>
              </w:rPr>
              <w:t xml:space="preserve">o verejnom obstarávaní </w:t>
            </w:r>
            <w:ins w:id="117" w:author="Autor">
              <w:r w:rsidR="00465132" w:rsidRPr="00465132">
                <w:rPr>
                  <w:rFonts w:ascii="Arial" w:hAnsi="Arial" w:cs="Arial"/>
                  <w:bCs/>
                  <w:sz w:val="20"/>
                  <w:szCs w:val="20"/>
                </w:rPr>
                <w:t xml:space="preserve">a o zmene a doplnení niektorých zákonov v znení neskorších predpisov (ďalej len „zákon o verejnom obstarávaní“) </w:t>
              </w:r>
            </w:ins>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del w:id="118" w:author="Autor">
              <w:r w:rsidDel="00465132">
                <w:rPr>
                  <w:rFonts w:ascii="Arial" w:hAnsi="Arial" w:cs="Arial"/>
                  <w:bCs/>
                  <w:sz w:val="20"/>
                  <w:szCs w:val="20"/>
                </w:rPr>
                <w:delText>.</w:delText>
              </w:r>
            </w:del>
            <w:ins w:id="119" w:author="Autor">
              <w:r w:rsidR="00465132">
                <w:t xml:space="preserve"> </w:t>
              </w:r>
              <w:r w:rsidR="00465132">
                <w:rPr>
                  <w:rFonts w:ascii="Arial" w:hAnsi="Arial" w:cs="Arial"/>
                  <w:bCs/>
                  <w:sz w:val="20"/>
                  <w:szCs w:val="20"/>
                </w:rPr>
                <w:fldChar w:fldCharType="begin"/>
              </w:r>
              <w:r w:rsidR="00465132">
                <w:rPr>
                  <w:rFonts w:ascii="Arial" w:hAnsi="Arial" w:cs="Arial"/>
                  <w:bCs/>
                  <w:sz w:val="20"/>
                  <w:szCs w:val="20"/>
                </w:rPr>
                <w:instrText xml:space="preserve"> HYPERLINK "</w:instrText>
              </w:r>
              <w:r w:rsidR="00465132" w:rsidRPr="00465132">
                <w:rPr>
                  <w:rFonts w:ascii="Arial" w:hAnsi="Arial" w:cs="Arial"/>
                  <w:bCs/>
                  <w:sz w:val="20"/>
                  <w:szCs w:val="20"/>
                </w:rPr>
                <w:instrText>https://www.mirri.gov.sk/mpsr/irop-programove-obdobie-2014-2020/clld/programove-dokumenty/prirucka-k-procesu-verejneho-obstaravania/index.html</w:instrText>
              </w:r>
              <w:r w:rsidR="00465132">
                <w:rPr>
                  <w:rFonts w:ascii="Arial" w:hAnsi="Arial" w:cs="Arial"/>
                  <w:bCs/>
                  <w:sz w:val="20"/>
                  <w:szCs w:val="20"/>
                </w:rPr>
                <w:instrText xml:space="preserve">" </w:instrText>
              </w:r>
              <w:r w:rsidR="00465132">
                <w:rPr>
                  <w:rFonts w:ascii="Arial" w:hAnsi="Arial" w:cs="Arial"/>
                  <w:bCs/>
                  <w:sz w:val="20"/>
                  <w:szCs w:val="20"/>
                </w:rPr>
                <w:fldChar w:fldCharType="separate"/>
              </w:r>
              <w:r w:rsidR="00465132" w:rsidRPr="00E60D61">
                <w:rPr>
                  <w:rStyle w:val="Hypertextovprepojenie"/>
                  <w:rFonts w:cs="Arial"/>
                  <w:bCs/>
                  <w:sz w:val="20"/>
                  <w:szCs w:val="20"/>
                </w:rPr>
                <w:t>https://www.mirri.gov.sk/mpsr/irop-programove-obdobie-2014-2020/clld/programove-dokumenty/prirucka-k-procesu-verejneho-obstaravania/index.html</w:t>
              </w:r>
              <w:r w:rsidR="00465132">
                <w:rPr>
                  <w:rFonts w:ascii="Arial" w:hAnsi="Arial" w:cs="Arial"/>
                  <w:bCs/>
                  <w:sz w:val="20"/>
                  <w:szCs w:val="20"/>
                </w:rPr>
                <w:fldChar w:fldCharType="end"/>
              </w:r>
              <w:r w:rsidR="00465132">
                <w:rPr>
                  <w:rFonts w:ascii="Arial" w:hAnsi="Arial" w:cs="Arial"/>
                  <w:bCs/>
                  <w:sz w:val="20"/>
                  <w:szCs w:val="20"/>
                </w:rPr>
                <w:t xml:space="preserve"> </w:t>
              </w:r>
            </w:ins>
          </w:p>
          <w:p w14:paraId="74A17624" w14:textId="58F4013A" w:rsidR="00CB136D" w:rsidDel="00465132" w:rsidRDefault="00997F82" w:rsidP="00CB136D">
            <w:pPr>
              <w:pStyle w:val="Odsekzoznamu"/>
              <w:spacing w:after="0" w:line="240" w:lineRule="auto"/>
              <w:ind w:left="85" w:right="85"/>
              <w:contextualSpacing w:val="0"/>
              <w:jc w:val="both"/>
              <w:rPr>
                <w:del w:id="120" w:author="Autor"/>
                <w:rFonts w:ascii="Arial" w:hAnsi="Arial" w:cs="Arial"/>
                <w:bCs/>
                <w:sz w:val="20"/>
                <w:szCs w:val="20"/>
              </w:rPr>
            </w:pPr>
            <w:del w:id="121" w:author="Autor">
              <w:r w:rsidDel="00465132">
                <w:rPr>
                  <w:rFonts w:ascii="Arial" w:hAnsi="Arial" w:cs="Arial"/>
                  <w:bCs/>
                  <w:sz w:val="20"/>
                  <w:szCs w:val="20"/>
                </w:rPr>
                <w:delText>Usmernenie RO k procesom verejného obstarávania:</w:delText>
              </w:r>
            </w:del>
          </w:p>
          <w:p w14:paraId="4F962EEF" w14:textId="28D0BB17" w:rsidR="00A6607C" w:rsidDel="00465132" w:rsidRDefault="00E432A9" w:rsidP="00687273">
            <w:pPr>
              <w:pStyle w:val="Odsekzoznamu"/>
              <w:spacing w:before="240" w:after="120" w:line="240" w:lineRule="auto"/>
              <w:ind w:left="85" w:right="85"/>
              <w:contextualSpacing w:val="0"/>
              <w:jc w:val="both"/>
              <w:rPr>
                <w:del w:id="122" w:author="Autor"/>
              </w:rPr>
            </w:pPr>
            <w:del w:id="123" w:author="Autor">
              <w:r w:rsidDel="00465132">
                <w:fldChar w:fldCharType="begin"/>
              </w:r>
              <w:r w:rsidDel="00465132">
                <w:delInstrText xml:space="preserve"> HYPERLINK "http://www.mpsr.sk/index.php?navID=1121&amp;navID2=1121&amp;sID=67&amp;id=10956" </w:delInstrText>
              </w:r>
              <w:r w:rsidDel="00465132">
                <w:fldChar w:fldCharType="separate"/>
              </w:r>
              <w:r w:rsidR="00A6607C" w:rsidRPr="00157340" w:rsidDel="00465132">
                <w:rPr>
                  <w:rStyle w:val="Hypertextovprepojenie"/>
                  <w:rFonts w:ascii="Times New Roman" w:hAnsi="Times New Roman"/>
                  <w:sz w:val="24"/>
                </w:rPr>
                <w:delText>http://www.mpsr.sk/index.php?navID=1121&amp;navID2=1121&amp;sID=67&amp;id=10956</w:delText>
              </w:r>
              <w:r w:rsidDel="00465132">
                <w:rPr>
                  <w:rStyle w:val="Hypertextovprepojenie"/>
                  <w:rFonts w:ascii="Times New Roman" w:hAnsi="Times New Roman"/>
                  <w:sz w:val="24"/>
                </w:rPr>
                <w:fldChar w:fldCharType="end"/>
              </w:r>
            </w:del>
          </w:p>
          <w:p w14:paraId="0D8F5C3C" w14:textId="41D626AA"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C6CD9D2" w14:textId="6B5EDC8B" w:rsidR="00997F82" w:rsidRPr="00477345"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sidRPr="00477345">
              <w:rPr>
                <w:rFonts w:ascii="Arial" w:hAnsi="Arial" w:cs="Arial"/>
                <w:bCs/>
                <w:sz w:val="20"/>
                <w:szCs w:val="20"/>
              </w:rPr>
              <w:t>Finančná analýza projektu</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 xml:space="preserve">MAS aplikuje rozlišovacie kritériá (v prípade potreby) v rámci procesu výberu. Postup aplikácie kritérií výberu </w:t>
            </w:r>
            <w:r>
              <w:rPr>
                <w:rFonts w:ascii="Arial" w:hAnsi="Arial" w:cs="Arial"/>
                <w:bCs/>
                <w:sz w:val="20"/>
                <w:szCs w:val="20"/>
              </w:rPr>
              <w:lastRenderedPageBreak/>
              <w:t>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134D9086" w14:textId="77777777" w:rsidTr="00687273">
        <w:trPr>
          <w:trHeight w:val="287"/>
        </w:trPr>
        <w:tc>
          <w:tcPr>
            <w:tcW w:w="9776" w:type="dxa"/>
            <w:shd w:val="clear" w:color="auto" w:fill="F2F2F2" w:themeFill="background1" w:themeFillShade="F2"/>
            <w:vAlign w:val="center"/>
          </w:tcPr>
          <w:p w14:paraId="55F7824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Podmienky vyplývajúce zo schémy pomoci</w:t>
            </w:r>
          </w:p>
        </w:tc>
      </w:tr>
      <w:tr w:rsidR="00997F82" w:rsidRPr="006A79F0" w14:paraId="7EDE3E7C" w14:textId="77777777" w:rsidTr="00687273">
        <w:tc>
          <w:tcPr>
            <w:tcW w:w="9776" w:type="dxa"/>
            <w:shd w:val="clear" w:color="auto" w:fill="auto"/>
          </w:tcPr>
          <w:p w14:paraId="21AE1709"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E40E05E" w14:textId="27ABEF94" w:rsidR="008562C3" w:rsidRDefault="008562C3"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Poskytnutie </w:t>
            </w:r>
            <w:r w:rsidRPr="005723CC">
              <w:rPr>
                <w:rFonts w:ascii="Arial" w:hAnsi="Arial" w:cs="Arial"/>
                <w:bCs/>
                <w:sz w:val="20"/>
                <w:szCs w:val="20"/>
              </w:rPr>
              <w:t xml:space="preserve">pomoci v rámci tejto výzvy je poskytnutím pomoci de minimis z IROP v súlade so schémou pomoci, ktorá je dostupná na webovom sídle </w:t>
            </w:r>
            <w:ins w:id="124" w:author="Autor">
              <w:r w:rsidR="00465132">
                <w:rPr>
                  <w:rFonts w:ascii="Arial" w:hAnsi="Arial" w:cs="Arial"/>
                  <w:bCs/>
                  <w:sz w:val="20"/>
                  <w:szCs w:val="20"/>
                </w:rPr>
                <w:fldChar w:fldCharType="begin"/>
              </w:r>
              <w:r w:rsidR="00465132">
                <w:rPr>
                  <w:rFonts w:ascii="Arial" w:hAnsi="Arial" w:cs="Arial"/>
                  <w:bCs/>
                  <w:sz w:val="20"/>
                  <w:szCs w:val="20"/>
                </w:rPr>
                <w:instrText xml:space="preserve"> HYPERLINK "</w:instrText>
              </w:r>
              <w:r w:rsidR="00465132" w:rsidRPr="00465132">
                <w:rPr>
                  <w:rFonts w:ascii="Arial" w:hAnsi="Arial" w:cs="Arial"/>
                  <w:bCs/>
                  <w:sz w:val="20"/>
                  <w:szCs w:val="20"/>
                </w:rPr>
                <w:instrText>https://www.mirri.gov.sk/mpsr/irop-programove-obdobie-2014-2020/clld/programove-dokumenty/statna-pomoc/index.html</w:instrText>
              </w:r>
              <w:r w:rsidR="00465132">
                <w:rPr>
                  <w:rFonts w:ascii="Arial" w:hAnsi="Arial" w:cs="Arial"/>
                  <w:bCs/>
                  <w:sz w:val="20"/>
                  <w:szCs w:val="20"/>
                </w:rPr>
                <w:instrText xml:space="preserve">" </w:instrText>
              </w:r>
              <w:r w:rsidR="00465132">
                <w:rPr>
                  <w:rFonts w:ascii="Arial" w:hAnsi="Arial" w:cs="Arial"/>
                  <w:bCs/>
                  <w:sz w:val="20"/>
                  <w:szCs w:val="20"/>
                </w:rPr>
                <w:fldChar w:fldCharType="separate"/>
              </w:r>
              <w:r w:rsidR="00465132" w:rsidRPr="00E60D61">
                <w:rPr>
                  <w:rStyle w:val="Hypertextovprepojenie"/>
                  <w:rFonts w:cs="Arial"/>
                  <w:bCs/>
                  <w:sz w:val="20"/>
                  <w:szCs w:val="20"/>
                </w:rPr>
                <w:t>https://www.mirri.gov.sk/mpsr/irop-programove-obdobie-2014-2020/clld/programove-dokumenty/statna-pomoc/index.html</w:t>
              </w:r>
              <w:r w:rsidR="00465132">
                <w:rPr>
                  <w:rFonts w:ascii="Arial" w:hAnsi="Arial" w:cs="Arial"/>
                  <w:bCs/>
                  <w:sz w:val="20"/>
                  <w:szCs w:val="20"/>
                </w:rPr>
                <w:fldChar w:fldCharType="end"/>
              </w:r>
              <w:r w:rsidR="00465132">
                <w:rPr>
                  <w:rFonts w:ascii="Arial" w:hAnsi="Arial" w:cs="Arial"/>
                  <w:bCs/>
                  <w:sz w:val="20"/>
                  <w:szCs w:val="20"/>
                </w:rPr>
                <w:t xml:space="preserve"> </w:t>
              </w:r>
            </w:ins>
            <w:del w:id="125" w:author="Autor">
              <w:r w:rsidR="00E432A9" w:rsidDel="00465132">
                <w:fldChar w:fldCharType="begin"/>
              </w:r>
              <w:r w:rsidR="00E432A9" w:rsidDel="00465132">
                <w:delInstrText xml:space="preserve"> HYPERLINK "https://www.mpsr.sk/schema-minimalnej-pomoci-na-podporu-mikro-a-malych-podnikov-schema-pomoci-de-minimis/1329-67-1329-13632" </w:delInstrText>
              </w:r>
              <w:r w:rsidR="00E432A9" w:rsidDel="00465132">
                <w:fldChar w:fldCharType="separate"/>
              </w:r>
              <w:r w:rsidR="005160A0" w:rsidRPr="005160A0" w:rsidDel="00465132">
                <w:rPr>
                  <w:rStyle w:val="Hypertextovprepojenie"/>
                  <w:rFonts w:cs="Arial"/>
                  <w:sz w:val="20"/>
                  <w:szCs w:val="20"/>
                </w:rPr>
                <w:delText>https://www.mpsr.sk/schema-minimalnej-pomoci-na-podporu-mikro-a-malych-podnikov-schema-pomoci-de-minimis/1329-67-1329-13632</w:delText>
              </w:r>
              <w:r w:rsidR="00E432A9" w:rsidDel="00465132">
                <w:rPr>
                  <w:rStyle w:val="Hypertextovprepojenie"/>
                  <w:rFonts w:cs="Arial"/>
                  <w:sz w:val="20"/>
                  <w:szCs w:val="20"/>
                </w:rPr>
                <w:fldChar w:fldCharType="end"/>
              </w:r>
            </w:del>
          </w:p>
          <w:p w14:paraId="2712D7EC" w14:textId="659207C4"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Žiadateľ </w:t>
            </w:r>
            <w:r>
              <w:rPr>
                <w:rFonts w:ascii="Arial" w:hAnsi="Arial" w:cs="Arial"/>
                <w:bCs/>
                <w:sz w:val="20"/>
                <w:szCs w:val="20"/>
              </w:rPr>
              <w:t>je povinný</w:t>
            </w:r>
            <w:r w:rsidRPr="00A5524B">
              <w:rPr>
                <w:rFonts w:ascii="Arial" w:hAnsi="Arial" w:cs="Arial"/>
                <w:bCs/>
                <w:sz w:val="20"/>
                <w:szCs w:val="20"/>
              </w:rPr>
              <w:t xml:space="preserve"> okrem podmienok poskytnutia príspevku definovaných touto výzvou spĺňať zároveň </w:t>
            </w:r>
            <w:r>
              <w:rPr>
                <w:rFonts w:ascii="Arial" w:hAnsi="Arial" w:cs="Arial"/>
                <w:bCs/>
                <w:sz w:val="20"/>
                <w:szCs w:val="20"/>
              </w:rPr>
              <w:t xml:space="preserve">nasledovné </w:t>
            </w:r>
            <w:r w:rsidRPr="00A5524B">
              <w:rPr>
                <w:rFonts w:ascii="Arial" w:hAnsi="Arial" w:cs="Arial"/>
                <w:bCs/>
                <w:sz w:val="20"/>
                <w:szCs w:val="20"/>
              </w:rPr>
              <w:t xml:space="preserve">podmienky poskytnutia </w:t>
            </w:r>
            <w:r>
              <w:rPr>
                <w:rFonts w:ascii="Arial" w:hAnsi="Arial" w:cs="Arial"/>
                <w:bCs/>
                <w:sz w:val="20"/>
                <w:szCs w:val="20"/>
              </w:rPr>
              <w:t>pomoci</w:t>
            </w:r>
            <w:r w:rsidRPr="00A5524B">
              <w:rPr>
                <w:rFonts w:ascii="Arial" w:hAnsi="Arial" w:cs="Arial"/>
                <w:bCs/>
                <w:sz w:val="20"/>
                <w:szCs w:val="20"/>
              </w:rPr>
              <w:t xml:space="preserve"> vyplývajúce z</w:t>
            </w:r>
            <w:r>
              <w:rPr>
                <w:rFonts w:ascii="Arial" w:hAnsi="Arial" w:cs="Arial"/>
                <w:bCs/>
                <w:sz w:val="20"/>
                <w:szCs w:val="20"/>
              </w:rPr>
              <w:t>o</w:t>
            </w:r>
            <w:r w:rsidRPr="00A5524B">
              <w:rPr>
                <w:rFonts w:ascii="Arial" w:hAnsi="Arial" w:cs="Arial"/>
                <w:bCs/>
                <w:sz w:val="20"/>
                <w:szCs w:val="20"/>
              </w:rPr>
              <w:t xml:space="preserve"> schémy pomoci</w:t>
            </w:r>
            <w:r>
              <w:rPr>
                <w:rFonts w:ascii="Arial" w:hAnsi="Arial" w:cs="Arial"/>
                <w:bCs/>
                <w:sz w:val="20"/>
                <w:szCs w:val="20"/>
              </w:rPr>
              <w:t>:</w:t>
            </w:r>
          </w:p>
          <w:p w14:paraId="18F24158" w14:textId="77777777" w:rsidR="00997F82" w:rsidRPr="00256B1E" w:rsidRDefault="00997F82" w:rsidP="009A65F5">
            <w:pPr>
              <w:pStyle w:val="Odsekzoznamu"/>
              <w:numPr>
                <w:ilvl w:val="0"/>
                <w:numId w:val="45"/>
              </w:numPr>
              <w:spacing w:before="60" w:after="60" w:line="240" w:lineRule="auto"/>
              <w:ind w:left="646" w:right="85" w:hanging="357"/>
              <w:contextualSpacing w:val="0"/>
              <w:jc w:val="both"/>
              <w:rPr>
                <w:rFonts w:ascii="Arial" w:hAnsi="Arial" w:cs="Arial"/>
                <w:bCs/>
                <w:sz w:val="20"/>
                <w:szCs w:val="20"/>
              </w:rPr>
            </w:pPr>
            <w:r>
              <w:rPr>
                <w:rFonts w:ascii="Arial" w:hAnsi="Arial" w:cs="Arial"/>
                <w:bCs/>
                <w:sz w:val="20"/>
                <w:szCs w:val="20"/>
              </w:rPr>
              <w:t>Žiadateľ nesmie byť podnik</w:t>
            </w:r>
            <w:r w:rsidRPr="00256B1E">
              <w:rPr>
                <w:rFonts w:ascii="Arial" w:hAnsi="Arial" w:cs="Arial"/>
                <w:bCs/>
                <w:sz w:val="20"/>
                <w:szCs w:val="20"/>
              </w:rPr>
              <w:t>,</w:t>
            </w:r>
            <w:r>
              <w:rPr>
                <w:rStyle w:val="Odkaznapoznmkupodiarou"/>
                <w:rFonts w:ascii="Arial" w:hAnsi="Arial" w:cs="Arial"/>
                <w:bCs/>
                <w:sz w:val="20"/>
                <w:szCs w:val="20"/>
              </w:rPr>
              <w:footnoteReference w:id="2"/>
            </w:r>
            <w:r w:rsidRPr="00256B1E">
              <w:rPr>
                <w:rFonts w:ascii="Arial" w:hAnsi="Arial" w:cs="Arial"/>
                <w:bCs/>
                <w:sz w:val="20"/>
                <w:szCs w:val="20"/>
              </w:rPr>
              <w:t>:</w:t>
            </w:r>
          </w:p>
          <w:p w14:paraId="20C180D2" w14:textId="77777777" w:rsidR="00997F82" w:rsidRPr="00256B1E" w:rsidRDefault="00997F82" w:rsidP="009A65F5">
            <w:pPr>
              <w:pStyle w:val="Odsekzoznamu"/>
              <w:widowControl w:val="0"/>
              <w:numPr>
                <w:ilvl w:val="1"/>
                <w:numId w:val="46"/>
              </w:numPr>
              <w:spacing w:before="60" w:after="60" w:line="240" w:lineRule="auto"/>
              <w:ind w:left="1216" w:right="85" w:hanging="357"/>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rybolovu a akvakultúry, na ktoré sa vzťahuje Nariadenie Európskeho parlamentu a Rady (EÚ) č. 1379/2013 z 11. decembra 2013 o spoločnej organizácii trhov s</w:t>
            </w:r>
            <w:r>
              <w:rPr>
                <w:rFonts w:ascii="Arial" w:hAnsi="Arial" w:cs="Arial"/>
                <w:bCs/>
                <w:sz w:val="20"/>
                <w:szCs w:val="20"/>
              </w:rPr>
              <w:t> </w:t>
            </w:r>
            <w:r w:rsidRPr="00256B1E">
              <w:rPr>
                <w:rFonts w:ascii="Arial" w:hAnsi="Arial" w:cs="Arial"/>
                <w:bCs/>
                <w:sz w:val="20"/>
                <w:szCs w:val="20"/>
              </w:rPr>
              <w:t>produktmi rybolovu a akvakultúry, ktorým sa menia nariadenia Rady (ES) č. 1184/2006 a</w:t>
            </w:r>
            <w:r>
              <w:rPr>
                <w:rFonts w:ascii="Arial" w:hAnsi="Arial" w:cs="Arial"/>
                <w:bCs/>
                <w:sz w:val="20"/>
                <w:szCs w:val="20"/>
              </w:rPr>
              <w:t> </w:t>
            </w:r>
            <w:r w:rsidRPr="00256B1E">
              <w:rPr>
                <w:rFonts w:ascii="Arial" w:hAnsi="Arial" w:cs="Arial"/>
                <w:bCs/>
                <w:sz w:val="20"/>
                <w:szCs w:val="20"/>
              </w:rPr>
              <w:t>(ES) č. 1224/2009 a zrušuje nariadenie Rady (ES) č. 104/2000;</w:t>
            </w:r>
          </w:p>
          <w:p w14:paraId="3A77C671"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oblasti prvovýroby poľnohospodárskych výrobkov;</w:t>
            </w:r>
          </w:p>
          <w:p w14:paraId="2004A1D6"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spracovania a marketingu poľnohospodárskych produktov, v</w:t>
            </w:r>
            <w:r>
              <w:rPr>
                <w:rFonts w:ascii="Arial" w:hAnsi="Arial" w:cs="Arial"/>
                <w:bCs/>
                <w:sz w:val="20"/>
                <w:szCs w:val="20"/>
              </w:rPr>
              <w:t> </w:t>
            </w:r>
            <w:r w:rsidRPr="00256B1E">
              <w:rPr>
                <w:rFonts w:ascii="Arial" w:hAnsi="Arial" w:cs="Arial"/>
                <w:bCs/>
                <w:sz w:val="20"/>
                <w:szCs w:val="20"/>
              </w:rPr>
              <w:t>prípade ak:</w:t>
            </w:r>
          </w:p>
          <w:p w14:paraId="6CC15ED7" w14:textId="77777777" w:rsidR="00997F82" w:rsidRPr="00256B1E" w:rsidRDefault="00997F82" w:rsidP="003E6697">
            <w:pPr>
              <w:pStyle w:val="Odsekzoznamu"/>
              <w:spacing w:before="60" w:after="60" w:line="240" w:lineRule="auto"/>
              <w:ind w:left="1641" w:right="85" w:hanging="284"/>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je výška pomoci stanovená na základe ceny alebo množstva takýchto výrobkov kúpených od prvovýrobcov alebo výrobkov umiestnených na trh príslušným podnikom;</w:t>
            </w:r>
          </w:p>
          <w:p w14:paraId="51603E9D" w14:textId="77777777" w:rsidR="00997F82" w:rsidRPr="00256B1E" w:rsidRDefault="00997F82" w:rsidP="003E6697">
            <w:pPr>
              <w:pStyle w:val="Odsekzoznamu"/>
              <w:spacing w:line="240" w:lineRule="auto"/>
              <w:ind w:left="1639" w:right="85" w:hanging="284"/>
              <w:contextualSpacing w:val="0"/>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ak je pomoc podmienená tým, že bude čiastočne alebo úplne postúpená prvovýrobcom;</w:t>
            </w:r>
          </w:p>
          <w:p w14:paraId="744EE513" w14:textId="77777777" w:rsidR="00997F82" w:rsidRPr="00256B1E" w:rsidRDefault="00997F82" w:rsidP="009A65F5">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na činnosti súvisiace s vývozom do tretích krajín alebo členských štátov, konkrétne pomoc priamo súvisiacu s vyvážanými množstvami, na zriadenie a</w:t>
            </w:r>
            <w:r>
              <w:rPr>
                <w:rFonts w:ascii="Arial" w:hAnsi="Arial" w:cs="Arial"/>
                <w:bCs/>
                <w:sz w:val="20"/>
                <w:szCs w:val="20"/>
              </w:rPr>
              <w:t> </w:t>
            </w:r>
            <w:r w:rsidRPr="00256B1E">
              <w:rPr>
                <w:rFonts w:ascii="Arial" w:hAnsi="Arial" w:cs="Arial"/>
                <w:bCs/>
                <w:sz w:val="20"/>
                <w:szCs w:val="20"/>
              </w:rPr>
              <w:t>prevádzkovanie distribučnej siete alebo na iné bežné výdavky súvisiace s vývoznou činnosťou;</w:t>
            </w:r>
          </w:p>
          <w:p w14:paraId="11B6F427"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ktorá je podmienená uprednostňovaním používania domácich tovarov pred dovážanými</w:t>
            </w:r>
            <w:r>
              <w:rPr>
                <w:rFonts w:ascii="Arial" w:hAnsi="Arial" w:cs="Arial"/>
                <w:bCs/>
                <w:sz w:val="20"/>
                <w:szCs w:val="20"/>
              </w:rPr>
              <w:t>;</w:t>
            </w:r>
          </w:p>
          <w:p w14:paraId="32C14586" w14:textId="77777777" w:rsidR="00997F82" w:rsidRPr="00B33449"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B33449">
              <w:rPr>
                <w:rFonts w:ascii="Arial" w:hAnsi="Arial" w:cs="Arial"/>
                <w:bCs/>
                <w:sz w:val="20"/>
                <w:szCs w:val="20"/>
              </w:rPr>
              <w:t>voči ktorému je nárokované vrátenie pomoci na základe predchádzajúceho rozhodnutia Komisie, ktorým bola poskytnutá pomoc označená za neoprávnenú a nezlučiteľnú s</w:t>
            </w:r>
            <w:r>
              <w:rPr>
                <w:rFonts w:ascii="Arial" w:hAnsi="Arial" w:cs="Arial"/>
                <w:bCs/>
                <w:sz w:val="20"/>
                <w:szCs w:val="20"/>
              </w:rPr>
              <w:t> </w:t>
            </w:r>
            <w:r w:rsidRPr="00B33449">
              <w:rPr>
                <w:rFonts w:ascii="Arial" w:hAnsi="Arial" w:cs="Arial"/>
                <w:bCs/>
                <w:sz w:val="20"/>
                <w:szCs w:val="20"/>
              </w:rPr>
              <w:t>vnútorným trhom.</w:t>
            </w:r>
          </w:p>
          <w:p w14:paraId="3B94F8DA" w14:textId="1C48A56C" w:rsidR="00997F82" w:rsidRDefault="00997F82" w:rsidP="000569D6">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P</w:t>
            </w:r>
            <w:r w:rsidRPr="00B33449">
              <w:rPr>
                <w:rFonts w:ascii="Arial" w:hAnsi="Arial" w:cs="Arial"/>
                <w:bCs/>
                <w:sz w:val="20"/>
                <w:szCs w:val="20"/>
              </w:rPr>
              <w:t xml:space="preserve">očas obdobia udržateľnosti </w:t>
            </w:r>
            <w:r w:rsidRPr="00905190">
              <w:rPr>
                <w:rFonts w:ascii="Arial" w:hAnsi="Arial" w:cs="Arial"/>
                <w:bCs/>
                <w:sz w:val="20"/>
                <w:szCs w:val="20"/>
              </w:rPr>
              <w:t>projektu (tri roky po</w:t>
            </w:r>
            <w:r w:rsidRPr="00B33449">
              <w:rPr>
                <w:rFonts w:ascii="Arial" w:hAnsi="Arial" w:cs="Arial"/>
                <w:bCs/>
                <w:sz w:val="20"/>
                <w:szCs w:val="20"/>
              </w:rPr>
              <w:t xml:space="preserve"> ukončení realizácie projektu) nedôjde k</w:t>
            </w:r>
            <w:r>
              <w:rPr>
                <w:rFonts w:ascii="Arial" w:hAnsi="Arial" w:cs="Arial"/>
                <w:bCs/>
                <w:sz w:val="20"/>
                <w:szCs w:val="20"/>
              </w:rPr>
              <w:t> </w:t>
            </w:r>
            <w:r w:rsidRPr="00B33449">
              <w:rPr>
                <w:rFonts w:ascii="Arial" w:hAnsi="Arial" w:cs="Arial"/>
                <w:bCs/>
                <w:sz w:val="20"/>
                <w:szCs w:val="20"/>
              </w:rPr>
              <w:t>zásadnému poklesu zamestnanosti v podniku vo vzťahu k podporen</w:t>
            </w:r>
            <w:ins w:id="126" w:author="Autor">
              <w:r w:rsidR="00D93223">
                <w:rPr>
                  <w:rFonts w:ascii="Arial" w:hAnsi="Arial" w:cs="Arial"/>
                  <w:bCs/>
                  <w:sz w:val="20"/>
                  <w:szCs w:val="20"/>
                </w:rPr>
                <w:t>é</w:t>
              </w:r>
            </w:ins>
            <w:del w:id="127" w:author="Autor">
              <w:r w:rsidRPr="00B33449" w:rsidDel="00D93223">
                <w:rPr>
                  <w:rFonts w:ascii="Arial" w:hAnsi="Arial" w:cs="Arial"/>
                  <w:bCs/>
                  <w:sz w:val="20"/>
                  <w:szCs w:val="20"/>
                </w:rPr>
                <w:delText>ý</w:delText>
              </w:r>
            </w:del>
            <w:r w:rsidRPr="00B33449">
              <w:rPr>
                <w:rFonts w:ascii="Arial" w:hAnsi="Arial" w:cs="Arial"/>
                <w:bCs/>
                <w:sz w:val="20"/>
                <w:szCs w:val="20"/>
              </w:rPr>
              <w:t>m</w:t>
            </w:r>
            <w:ins w:id="128" w:author="Autor">
              <w:r w:rsidR="00D93223">
                <w:rPr>
                  <w:rFonts w:ascii="Arial" w:hAnsi="Arial" w:cs="Arial"/>
                  <w:bCs/>
                  <w:sz w:val="20"/>
                  <w:szCs w:val="20"/>
                </w:rPr>
                <w:t>u</w:t>
              </w:r>
            </w:ins>
            <w:r w:rsidRPr="00B33449">
              <w:rPr>
                <w:rFonts w:ascii="Arial" w:hAnsi="Arial" w:cs="Arial"/>
                <w:bCs/>
                <w:sz w:val="20"/>
                <w:szCs w:val="20"/>
              </w:rPr>
              <w:t xml:space="preserve"> </w:t>
            </w:r>
            <w:del w:id="129" w:author="Autor">
              <w:r w:rsidRPr="00B33449" w:rsidDel="00D93223">
                <w:rPr>
                  <w:rFonts w:ascii="Arial" w:hAnsi="Arial" w:cs="Arial"/>
                  <w:bCs/>
                  <w:sz w:val="20"/>
                  <w:szCs w:val="20"/>
                </w:rPr>
                <w:delText xml:space="preserve">aktivitám </w:delText>
              </w:r>
            </w:del>
            <w:r w:rsidRPr="00B33449">
              <w:rPr>
                <w:rFonts w:ascii="Arial" w:hAnsi="Arial" w:cs="Arial"/>
                <w:bCs/>
                <w:sz w:val="20"/>
                <w:szCs w:val="20"/>
              </w:rPr>
              <w:t>projektu.</w:t>
            </w:r>
          </w:p>
          <w:p w14:paraId="5D1B8E7F" w14:textId="77777777" w:rsidR="00997F82" w:rsidRDefault="00997F82">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V</w:t>
            </w:r>
            <w:r w:rsidRPr="00B33449">
              <w:rPr>
                <w:rFonts w:ascii="Arial" w:hAnsi="Arial" w:cs="Arial"/>
                <w:bCs/>
                <w:sz w:val="20"/>
                <w:szCs w:val="20"/>
              </w:rPr>
              <w:t xml:space="preserve">oči </w:t>
            </w:r>
            <w:r>
              <w:rPr>
                <w:rFonts w:ascii="Arial" w:hAnsi="Arial" w:cs="Arial"/>
                <w:bCs/>
                <w:sz w:val="20"/>
                <w:szCs w:val="20"/>
              </w:rPr>
              <w:t>žiadateľovi</w:t>
            </w:r>
            <w:r w:rsidRPr="00B33449">
              <w:rPr>
                <w:rFonts w:ascii="Arial" w:hAnsi="Arial" w:cs="Arial"/>
                <w:bCs/>
                <w:sz w:val="20"/>
                <w:szCs w:val="20"/>
              </w:rPr>
              <w:t xml:space="preserve"> nie je nárokované vrátenie pomoci na základe predchádzajúceho rozhodnutia Komisie, ktorým bola poskytnutá pomoc označená za neoprávnenú a nezlučiteľnú s vnútorným trhom. </w:t>
            </w:r>
          </w:p>
          <w:p w14:paraId="05368D09" w14:textId="77777777" w:rsidR="00997F82" w:rsidRDefault="00997F82" w:rsidP="003E6697">
            <w:pPr>
              <w:pStyle w:val="Odsekzoznamu"/>
              <w:widowControl w:val="0"/>
              <w:spacing w:before="240" w:after="120" w:line="240" w:lineRule="auto"/>
              <w:ind w:left="85" w:right="85"/>
              <w:contextualSpacing w:val="0"/>
              <w:jc w:val="both"/>
              <w:rPr>
                <w:rFonts w:ascii="Arial" w:hAnsi="Arial" w:cs="Arial"/>
                <w:bCs/>
                <w:sz w:val="20"/>
                <w:szCs w:val="20"/>
              </w:rPr>
            </w:pPr>
            <w:r w:rsidRPr="00F93938">
              <w:rPr>
                <w:rFonts w:ascii="Arial" w:hAnsi="Arial" w:cs="Arial"/>
                <w:b/>
                <w:bCs/>
                <w:sz w:val="20"/>
                <w:szCs w:val="20"/>
              </w:rPr>
              <w:t>Forma preukázania:</w:t>
            </w:r>
          </w:p>
          <w:p w14:paraId="18CD3F28" w14:textId="77777777" w:rsidR="00997F82"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Čestné vyhlásenie v žiadosti o príspevok.</w:t>
            </w:r>
          </w:p>
          <w:p w14:paraId="14FC8D71" w14:textId="77777777" w:rsidR="00997F82" w:rsidRPr="00F93938" w:rsidRDefault="00997F82" w:rsidP="003E6697">
            <w:pPr>
              <w:pStyle w:val="Odsekzoznamu"/>
              <w:widowControl w:val="0"/>
              <w:spacing w:before="240" w:after="120" w:line="240" w:lineRule="auto"/>
              <w:ind w:left="85" w:right="85"/>
              <w:contextualSpacing w:val="0"/>
              <w:jc w:val="both"/>
              <w:rPr>
                <w:rFonts w:ascii="Arial" w:hAnsi="Arial" w:cs="Arial"/>
                <w:b/>
                <w:bCs/>
                <w:sz w:val="20"/>
                <w:szCs w:val="20"/>
              </w:rPr>
            </w:pPr>
            <w:r w:rsidRPr="00F93938">
              <w:rPr>
                <w:rFonts w:ascii="Arial" w:hAnsi="Arial" w:cs="Arial"/>
                <w:b/>
                <w:bCs/>
                <w:sz w:val="20"/>
                <w:szCs w:val="20"/>
              </w:rPr>
              <w:t>Spôsob overenia:</w:t>
            </w:r>
          </w:p>
          <w:p w14:paraId="69670DC5" w14:textId="7A7A7581" w:rsidR="00997F82"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del w:id="130" w:author="Autor">
              <w:r w:rsidRPr="00C5183D" w:rsidDel="00465132">
                <w:rPr>
                  <w:rFonts w:ascii="Arial" w:hAnsi="Arial" w:cs="Arial"/>
                  <w:bCs/>
                  <w:sz w:val="20"/>
                  <w:szCs w:val="20"/>
                </w:rPr>
                <w:delText xml:space="preserve">Podmienka sa považuje za splnenú predložením </w:delText>
              </w:r>
              <w:r w:rsidDel="00465132">
                <w:rPr>
                  <w:rFonts w:ascii="Arial" w:hAnsi="Arial" w:cs="Arial"/>
                  <w:bCs/>
                  <w:sz w:val="20"/>
                  <w:szCs w:val="20"/>
                </w:rPr>
                <w:delText xml:space="preserve">štatutárnym orgánom (alebo </w:delText>
              </w:r>
              <w:r w:rsidRPr="00C5183D" w:rsidDel="00465132">
                <w:rPr>
                  <w:rFonts w:ascii="Arial" w:hAnsi="Arial" w:cs="Arial"/>
                  <w:bCs/>
                  <w:sz w:val="20"/>
                  <w:szCs w:val="20"/>
                </w:rPr>
                <w:delText>s</w:delText>
              </w:r>
              <w:r w:rsidDel="00465132">
                <w:rPr>
                  <w:rFonts w:ascii="Arial" w:hAnsi="Arial" w:cs="Arial"/>
                  <w:bCs/>
                  <w:sz w:val="20"/>
                  <w:szCs w:val="20"/>
                </w:rPr>
                <w:delText>p</w:delText>
              </w:r>
              <w:r w:rsidRPr="00C5183D" w:rsidDel="00465132">
                <w:rPr>
                  <w:rFonts w:ascii="Arial" w:hAnsi="Arial" w:cs="Arial"/>
                  <w:bCs/>
                  <w:sz w:val="20"/>
                  <w:szCs w:val="20"/>
                </w:rPr>
                <w:delText xml:space="preserve">lnomocnenou osobou) podpísanej ŽoPr so všetkými vyhláseniami, ktoré sa vzťahujú k výzve zameranej na aktivitu A1. </w:delText>
              </w:r>
            </w:del>
            <w:ins w:id="131" w:author="Autor">
              <w:r w:rsidR="00465132">
                <w:rPr>
                  <w:rFonts w:ascii="Arial" w:hAnsi="Arial" w:cs="Arial"/>
                  <w:bCs/>
                  <w:sz w:val="20"/>
                  <w:szCs w:val="20"/>
                </w:rPr>
                <w:t xml:space="preserve"> MAS overí splnenie podmienok </w:t>
              </w:r>
            </w:ins>
            <w:del w:id="132" w:author="Autor">
              <w:r w:rsidRPr="00C5183D" w:rsidDel="00465132">
                <w:rPr>
                  <w:rFonts w:ascii="Arial" w:hAnsi="Arial" w:cs="Arial"/>
                  <w:bCs/>
                  <w:sz w:val="20"/>
                  <w:szCs w:val="20"/>
                </w:rPr>
                <w:delText>Podmienka č. 3 je nad rámec čestného vyhlásenia overovaná aj</w:delText>
              </w:r>
            </w:del>
            <w:r w:rsidRPr="00C5183D">
              <w:rPr>
                <w:rFonts w:ascii="Arial" w:hAnsi="Arial" w:cs="Arial"/>
                <w:bCs/>
                <w:sz w:val="20"/>
                <w:szCs w:val="20"/>
              </w:rPr>
              <w:t xml:space="preserve"> na základe údajov verejne dostupných na webovom sídle </w:t>
            </w:r>
            <w:ins w:id="133" w:author="Autor">
              <w:r w:rsidR="00D93223">
                <w:rPr>
                  <w:rFonts w:ascii="Arial" w:hAnsi="Arial" w:cs="Arial"/>
                  <w:bCs/>
                  <w:sz w:val="20"/>
                  <w:szCs w:val="20"/>
                </w:rPr>
                <w:t xml:space="preserve">Protimonopolného úradu Slovenskej republiky: </w:t>
              </w:r>
              <w:r w:rsidR="00D93223">
                <w:rPr>
                  <w:rFonts w:ascii="Arial" w:hAnsi="Arial" w:cs="Arial"/>
                  <w:bCs/>
                  <w:sz w:val="20"/>
                  <w:szCs w:val="20"/>
                </w:rPr>
                <w:fldChar w:fldCharType="begin"/>
              </w:r>
              <w:r w:rsidR="00D93223">
                <w:rPr>
                  <w:rFonts w:ascii="Arial" w:hAnsi="Arial" w:cs="Arial"/>
                  <w:bCs/>
                  <w:sz w:val="20"/>
                  <w:szCs w:val="20"/>
                </w:rPr>
                <w:instrText xml:space="preserve"> HYPERLINK "</w:instrText>
              </w:r>
              <w:r w:rsidR="00D93223" w:rsidRPr="00D93223">
                <w:rPr>
                  <w:rFonts w:ascii="Arial" w:hAnsi="Arial" w:cs="Arial"/>
                  <w:bCs/>
                  <w:sz w:val="20"/>
                  <w:szCs w:val="20"/>
                </w:rPr>
                <w:instrText>https://www.antimon.gov.sk/rozhodnutia-europskej-komisie-prikazujuce-slovenskej-republike-vymahat-neopravnene-poskytnutu-a-nezlucitelnu-statnu-pomoc/?csrt=13893992393057977797</w:instrText>
              </w:r>
              <w:r w:rsidR="00D93223">
                <w:rPr>
                  <w:rFonts w:ascii="Arial" w:hAnsi="Arial" w:cs="Arial"/>
                  <w:bCs/>
                  <w:sz w:val="20"/>
                  <w:szCs w:val="20"/>
                </w:rPr>
                <w:instrText xml:space="preserve">" </w:instrText>
              </w:r>
              <w:r w:rsidR="00D93223">
                <w:rPr>
                  <w:rFonts w:ascii="Arial" w:hAnsi="Arial" w:cs="Arial"/>
                  <w:bCs/>
                  <w:sz w:val="20"/>
                  <w:szCs w:val="20"/>
                </w:rPr>
                <w:fldChar w:fldCharType="separate"/>
              </w:r>
              <w:r w:rsidR="00D93223" w:rsidRPr="00E60D61">
                <w:rPr>
                  <w:rStyle w:val="Hypertextovprepojenie"/>
                  <w:rFonts w:cs="Arial"/>
                  <w:bCs/>
                  <w:sz w:val="20"/>
                  <w:szCs w:val="20"/>
                </w:rPr>
                <w:t>https://www.antimon.gov.sk/rozhodnutia-europskej-komisie-prikazujuce-slovenskej-republike-vymahat-neopravnene-poskytnutu-a-nezlucitelnu-statnu-pomoc/?csrt=13893992393057977797</w:t>
              </w:r>
              <w:r w:rsidR="00D93223">
                <w:rPr>
                  <w:rFonts w:ascii="Arial" w:hAnsi="Arial" w:cs="Arial"/>
                  <w:bCs/>
                  <w:sz w:val="20"/>
                  <w:szCs w:val="20"/>
                </w:rPr>
                <w:fldChar w:fldCharType="end"/>
              </w:r>
              <w:r w:rsidR="00D93223" w:rsidRPr="00D93223">
                <w:rPr>
                  <w:rFonts w:ascii="Arial" w:hAnsi="Arial" w:cs="Arial"/>
                  <w:bCs/>
                  <w:sz w:val="20"/>
                  <w:szCs w:val="20"/>
                </w:rPr>
                <w:t>.</w:t>
              </w:r>
              <w:r w:rsidR="00D93223">
                <w:rPr>
                  <w:rFonts w:ascii="Arial" w:hAnsi="Arial" w:cs="Arial"/>
                  <w:bCs/>
                  <w:sz w:val="20"/>
                  <w:szCs w:val="20"/>
                </w:rPr>
                <w:t xml:space="preserve"> </w:t>
              </w:r>
            </w:ins>
            <w:del w:id="134" w:author="Autor">
              <w:r w:rsidRPr="00C5183D" w:rsidDel="00D93223">
                <w:rPr>
                  <w:rFonts w:ascii="Arial" w:hAnsi="Arial" w:cs="Arial"/>
                  <w:bCs/>
                  <w:sz w:val="20"/>
                  <w:szCs w:val="20"/>
                </w:rPr>
                <w:delText xml:space="preserve">Generálneho riaditeľstva Európskej komisie pre hospodársku súťaž </w:delText>
              </w:r>
            </w:del>
            <w:r w:rsidR="00E432A9">
              <w:lastRenderedPageBreak/>
              <w:fldChar w:fldCharType="begin"/>
            </w:r>
            <w:r w:rsidR="00E432A9">
              <w:instrText xml:space="preserve"> HYPERLINK "http://ec.europa.eu/competition/state_aid/studies_reports/recovery.html" </w:instrText>
            </w:r>
            <w:r w:rsidR="00E432A9">
              <w:fldChar w:fldCharType="separate"/>
            </w:r>
            <w:del w:id="135" w:author="Autor">
              <w:r w:rsidRPr="00162DA5" w:rsidDel="00D93223">
                <w:rPr>
                  <w:rStyle w:val="Hypertextovprepojenie"/>
                  <w:rFonts w:cs="Arial"/>
                  <w:bCs/>
                  <w:sz w:val="20"/>
                  <w:szCs w:val="20"/>
                </w:rPr>
                <w:delText>http://ec.europa.eu/competition/state_aid/studies_reports/recovery.htm</w:delText>
              </w:r>
            </w:del>
            <w:r w:rsidRPr="00162DA5">
              <w:rPr>
                <w:rStyle w:val="Hypertextovprepojenie"/>
                <w:rFonts w:cs="Arial"/>
                <w:bCs/>
                <w:sz w:val="20"/>
                <w:szCs w:val="20"/>
              </w:rPr>
              <w:t>l</w:t>
            </w:r>
            <w:r w:rsidR="00E432A9">
              <w:rPr>
                <w:rStyle w:val="Hypertextovprepojenie"/>
                <w:rFonts w:cs="Arial"/>
                <w:bCs/>
                <w:sz w:val="20"/>
                <w:szCs w:val="20"/>
              </w:rPr>
              <w:fldChar w:fldCharType="end"/>
            </w:r>
            <w:r>
              <w:rPr>
                <w:rFonts w:ascii="Arial" w:hAnsi="Arial" w:cs="Arial"/>
                <w:bCs/>
                <w:sz w:val="20"/>
                <w:szCs w:val="20"/>
              </w:rPr>
              <w:t>.</w:t>
            </w:r>
          </w:p>
          <w:p w14:paraId="37CAEC76" w14:textId="62B7BB59" w:rsidR="00CC7030" w:rsidRPr="00C5183D" w:rsidRDefault="00CC7030" w:rsidP="003E6697">
            <w:pPr>
              <w:pStyle w:val="Odsekzoznamu"/>
              <w:widowControl w:val="0"/>
              <w:spacing w:before="120" w:after="120" w:line="240" w:lineRule="auto"/>
              <w:ind w:left="85" w:right="85"/>
              <w:contextualSpacing w:val="0"/>
              <w:jc w:val="both"/>
              <w:rPr>
                <w:rFonts w:ascii="Arial" w:hAnsi="Arial" w:cs="Arial"/>
                <w:bCs/>
                <w:sz w:val="20"/>
                <w:szCs w:val="20"/>
              </w:rPr>
            </w:pPr>
          </w:p>
        </w:tc>
      </w:tr>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lastRenderedPageBreak/>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32E9BDD0"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del w:id="136" w:author="Autor">
              <w:r w:rsidRPr="001B23D7" w:rsidDel="00D93223">
                <w:rPr>
                  <w:rFonts w:ascii="Arial" w:hAnsi="Arial" w:cs="Arial"/>
                  <w:bCs/>
                  <w:sz w:val="20"/>
                  <w:szCs w:val="20"/>
                </w:rPr>
                <w:delText>5</w:delText>
              </w:r>
            </w:del>
            <w:ins w:id="137" w:author="Autor">
              <w:r w:rsidR="00D93223">
                <w:rPr>
                  <w:rFonts w:ascii="Arial" w:hAnsi="Arial" w:cs="Arial"/>
                  <w:bCs/>
                  <w:sz w:val="20"/>
                  <w:szCs w:val="20"/>
                </w:rPr>
                <w:t>3</w:t>
              </w:r>
            </w:ins>
            <w:r w:rsidRPr="001B23D7">
              <w:rPr>
                <w:rFonts w:ascii="Arial" w:hAnsi="Arial" w:cs="Arial"/>
                <w:bCs/>
                <w:sz w:val="20"/>
                <w:szCs w:val="20"/>
              </w:rPr>
              <w:t xml:space="preserve"> 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56576E01" w14:textId="77777777" w:rsidR="00B67AB8" w:rsidRDefault="00997F82" w:rsidP="00CC7030">
            <w:pPr>
              <w:pStyle w:val="Odsekzoznamu"/>
              <w:spacing w:before="120" w:after="120" w:line="240" w:lineRule="auto"/>
              <w:ind w:left="85" w:right="85"/>
              <w:contextualSpacing w:val="0"/>
              <w:jc w:val="both"/>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1" w:history="1">
              <w:r w:rsidR="00AA7832">
                <w:rPr>
                  <w:rStyle w:val="Hypertextovprepojenie"/>
                </w:rPr>
                <w:t>https://www.ip.gov.sk/app/registerNZ/</w:t>
              </w:r>
            </w:hyperlink>
            <w:r w:rsidR="00B67AB8">
              <w:t>.</w:t>
            </w:r>
          </w:p>
          <w:p w14:paraId="67503480" w14:textId="6A72EF69" w:rsidR="00CC7030" w:rsidRPr="00CC7030" w:rsidRDefault="00CC7030" w:rsidP="00CC7030">
            <w:pPr>
              <w:pStyle w:val="Odsekzoznamu"/>
              <w:spacing w:before="120" w:after="120" w:line="240" w:lineRule="auto"/>
              <w:ind w:left="85" w:right="85"/>
              <w:contextualSpacing w:val="0"/>
              <w:jc w:val="both"/>
            </w:pPr>
          </w:p>
        </w:tc>
      </w:tr>
      <w:tr w:rsidR="00997F82" w:rsidRPr="0069258C" w:rsidDel="00D93223" w14:paraId="0BDE5DFC" w14:textId="1FCEC1FA" w:rsidTr="00687273">
        <w:trPr>
          <w:trHeight w:val="287"/>
          <w:del w:id="138" w:author="Autor"/>
        </w:trPr>
        <w:tc>
          <w:tcPr>
            <w:tcW w:w="9776" w:type="dxa"/>
            <w:shd w:val="clear" w:color="auto" w:fill="F2F2F2" w:themeFill="background1" w:themeFillShade="F2"/>
            <w:vAlign w:val="center"/>
          </w:tcPr>
          <w:p w14:paraId="58212D94" w14:textId="3104CA39" w:rsidR="00997F82" w:rsidRPr="006D71F3" w:rsidDel="00D93223" w:rsidRDefault="00997F82" w:rsidP="00997F82">
            <w:pPr>
              <w:pStyle w:val="Odsekzoznamu"/>
              <w:keepNext/>
              <w:numPr>
                <w:ilvl w:val="0"/>
                <w:numId w:val="6"/>
              </w:numPr>
              <w:spacing w:before="120" w:after="120" w:line="240" w:lineRule="auto"/>
              <w:ind w:left="504" w:right="85" w:hanging="357"/>
              <w:contextualSpacing w:val="0"/>
              <w:rPr>
                <w:del w:id="139" w:author="Autor"/>
                <w:rFonts w:ascii="Arial" w:hAnsi="Arial" w:cs="Arial"/>
                <w:b/>
                <w:sz w:val="20"/>
                <w:szCs w:val="20"/>
              </w:rPr>
            </w:pPr>
            <w:del w:id="140" w:author="Autor">
              <w:r w:rsidDel="00D93223">
                <w:rPr>
                  <w:rFonts w:ascii="Arial" w:hAnsi="Arial" w:cs="Arial"/>
                  <w:b/>
                  <w:sz w:val="20"/>
                  <w:szCs w:val="20"/>
                </w:rPr>
                <w:delText>Vyhlásené</w:delText>
              </w:r>
              <w:r w:rsidRPr="001B23D7" w:rsidDel="00D93223">
                <w:rPr>
                  <w:rFonts w:ascii="Arial" w:hAnsi="Arial" w:cs="Arial"/>
                  <w:b/>
                  <w:sz w:val="20"/>
                  <w:szCs w:val="20"/>
                </w:rPr>
                <w:delText xml:space="preserve"> VO na hlavn</w:delText>
              </w:r>
              <w:r w:rsidDel="00D93223">
                <w:rPr>
                  <w:rFonts w:ascii="Arial" w:hAnsi="Arial" w:cs="Arial"/>
                  <w:b/>
                  <w:sz w:val="20"/>
                  <w:szCs w:val="20"/>
                </w:rPr>
                <w:delText>ú</w:delText>
              </w:r>
              <w:r w:rsidRPr="001B23D7" w:rsidDel="00D93223">
                <w:rPr>
                  <w:rFonts w:ascii="Arial" w:hAnsi="Arial" w:cs="Arial"/>
                  <w:b/>
                  <w:sz w:val="20"/>
                  <w:szCs w:val="20"/>
                </w:rPr>
                <w:delText xml:space="preserve"> aktivit</w:delText>
              </w:r>
              <w:r w:rsidDel="00D93223">
                <w:rPr>
                  <w:rFonts w:ascii="Arial" w:hAnsi="Arial" w:cs="Arial"/>
                  <w:b/>
                  <w:sz w:val="20"/>
                  <w:szCs w:val="20"/>
                </w:rPr>
                <w:delText>u</w:delText>
              </w:r>
              <w:r w:rsidRPr="001B23D7" w:rsidDel="00D93223">
                <w:rPr>
                  <w:rFonts w:ascii="Arial" w:hAnsi="Arial" w:cs="Arial"/>
                  <w:b/>
                  <w:sz w:val="20"/>
                  <w:szCs w:val="20"/>
                </w:rPr>
                <w:delText xml:space="preserve"> projektu</w:delText>
              </w:r>
            </w:del>
          </w:p>
        </w:tc>
      </w:tr>
      <w:tr w:rsidR="00997F82" w:rsidRPr="006A79F0" w:rsidDel="00D93223" w14:paraId="531FAC2C" w14:textId="27E16220" w:rsidTr="00687273">
        <w:trPr>
          <w:del w:id="141" w:author="Autor"/>
        </w:trPr>
        <w:tc>
          <w:tcPr>
            <w:tcW w:w="9776" w:type="dxa"/>
            <w:shd w:val="clear" w:color="auto" w:fill="auto"/>
          </w:tcPr>
          <w:p w14:paraId="6CC85081" w14:textId="6C895FF7" w:rsidR="00997F82" w:rsidRPr="00D3520C" w:rsidDel="00D93223" w:rsidRDefault="00997F82" w:rsidP="00905190">
            <w:pPr>
              <w:pStyle w:val="Odsekzoznamu"/>
              <w:widowControl w:val="0"/>
              <w:spacing w:before="120" w:after="120" w:line="240" w:lineRule="auto"/>
              <w:ind w:left="85" w:right="85"/>
              <w:contextualSpacing w:val="0"/>
              <w:jc w:val="both"/>
              <w:rPr>
                <w:del w:id="142" w:author="Autor"/>
                <w:rFonts w:ascii="Arial" w:hAnsi="Arial" w:cs="Arial"/>
                <w:b/>
                <w:bCs/>
                <w:sz w:val="20"/>
                <w:szCs w:val="20"/>
              </w:rPr>
            </w:pPr>
            <w:del w:id="143" w:author="Autor">
              <w:r w:rsidRPr="00D3520C" w:rsidDel="00D93223">
                <w:rPr>
                  <w:rFonts w:ascii="Arial" w:hAnsi="Arial" w:cs="Arial"/>
                  <w:b/>
                  <w:bCs/>
                  <w:sz w:val="20"/>
                  <w:szCs w:val="20"/>
                </w:rPr>
                <w:delText>Opis podmienky:</w:delText>
              </w:r>
            </w:del>
          </w:p>
          <w:p w14:paraId="5BC55B66" w14:textId="70FF2A3B" w:rsidR="00997F82" w:rsidDel="00D93223" w:rsidRDefault="00997F82" w:rsidP="00905190">
            <w:pPr>
              <w:pStyle w:val="Odsekzoznamu"/>
              <w:widowControl w:val="0"/>
              <w:spacing w:before="120" w:after="120" w:line="240" w:lineRule="auto"/>
              <w:ind w:left="85" w:right="85"/>
              <w:contextualSpacing w:val="0"/>
              <w:jc w:val="both"/>
              <w:rPr>
                <w:del w:id="144" w:author="Autor"/>
                <w:rFonts w:ascii="Arial" w:hAnsi="Arial" w:cs="Arial"/>
                <w:bCs/>
                <w:sz w:val="20"/>
                <w:szCs w:val="20"/>
              </w:rPr>
            </w:pPr>
            <w:del w:id="145" w:author="Autor">
              <w:r w:rsidRPr="00D3520C" w:rsidDel="00D93223">
                <w:rPr>
                  <w:rFonts w:ascii="Arial" w:hAnsi="Arial" w:cs="Arial"/>
                  <w:bCs/>
                  <w:sz w:val="20"/>
                  <w:szCs w:val="20"/>
                </w:rPr>
                <w:delText>Žiadateľ je povinný najneskôr ku dňu predloženia ŽoPr vyhlásiť verejné obstarávanie súvisiace s</w:delText>
              </w:r>
              <w:r w:rsidDel="00D93223">
                <w:rPr>
                  <w:rFonts w:ascii="Arial" w:hAnsi="Arial" w:cs="Arial"/>
                  <w:bCs/>
                  <w:sz w:val="20"/>
                  <w:szCs w:val="20"/>
                </w:rPr>
                <w:delText> </w:delText>
              </w:r>
              <w:r w:rsidRPr="00D3520C" w:rsidDel="00D93223">
                <w:rPr>
                  <w:rFonts w:ascii="Arial" w:hAnsi="Arial" w:cs="Arial"/>
                  <w:bCs/>
                  <w:sz w:val="20"/>
                  <w:szCs w:val="20"/>
                </w:rPr>
                <w:delText>predmetom projektu.</w:delText>
              </w:r>
            </w:del>
          </w:p>
          <w:p w14:paraId="3D503FAE" w14:textId="1D46EC64" w:rsidR="00997F82" w:rsidRPr="00D3520C" w:rsidDel="00D93223" w:rsidRDefault="00997F82" w:rsidP="00905190">
            <w:pPr>
              <w:pStyle w:val="Odsekzoznamu"/>
              <w:widowControl w:val="0"/>
              <w:spacing w:before="120" w:after="120" w:line="240" w:lineRule="auto"/>
              <w:ind w:left="85" w:right="85"/>
              <w:contextualSpacing w:val="0"/>
              <w:jc w:val="both"/>
              <w:rPr>
                <w:del w:id="146" w:author="Autor"/>
                <w:rFonts w:ascii="Arial" w:hAnsi="Arial" w:cs="Arial"/>
                <w:bCs/>
                <w:sz w:val="20"/>
                <w:szCs w:val="20"/>
              </w:rPr>
            </w:pPr>
            <w:del w:id="147" w:author="Autor">
              <w:r w:rsidDel="00D93223">
                <w:rPr>
                  <w:rFonts w:ascii="Arial" w:hAnsi="Arial" w:cs="Arial"/>
                  <w:bCs/>
                  <w:sz w:val="20"/>
                  <w:szCs w:val="20"/>
                </w:rPr>
                <w:delText>V prípade zákaziek, ktoré nespadajú pod zákon o verejnom obstarávaní sa na takéto obstarávanie vzťahuje táto podmienka poskytnutia príspevku rovnako, t.</w:delText>
              </w:r>
              <w:r w:rsidR="00B67AB8" w:rsidDel="00D93223">
                <w:rPr>
                  <w:rFonts w:ascii="Arial" w:hAnsi="Arial" w:cs="Arial"/>
                  <w:bCs/>
                  <w:sz w:val="20"/>
                  <w:szCs w:val="20"/>
                </w:rPr>
                <w:delText xml:space="preserve"> </w:delText>
              </w:r>
              <w:r w:rsidDel="00D93223">
                <w:rPr>
                  <w:rFonts w:ascii="Arial" w:hAnsi="Arial" w:cs="Arial"/>
                  <w:bCs/>
                  <w:sz w:val="20"/>
                  <w:szCs w:val="20"/>
                </w:rPr>
                <w:delText>j. žiadateľ musí začať proces obstarávania mimo zákona o verejnom obstarávaní najneskôr ku dňu predloženia ŽoPr.</w:delText>
              </w:r>
            </w:del>
          </w:p>
          <w:p w14:paraId="4AA7D811" w14:textId="4BE349D9" w:rsidR="00997F82" w:rsidDel="00D93223" w:rsidRDefault="00997F82" w:rsidP="00905190">
            <w:pPr>
              <w:pStyle w:val="Odsekzoznamu"/>
              <w:widowControl w:val="0"/>
              <w:spacing w:before="120" w:after="120" w:line="240" w:lineRule="auto"/>
              <w:ind w:left="85" w:right="85"/>
              <w:contextualSpacing w:val="0"/>
              <w:jc w:val="both"/>
              <w:rPr>
                <w:del w:id="148" w:author="Autor"/>
                <w:rFonts w:ascii="Arial" w:hAnsi="Arial" w:cs="Arial"/>
                <w:bCs/>
                <w:sz w:val="20"/>
                <w:szCs w:val="20"/>
              </w:rPr>
            </w:pPr>
            <w:del w:id="149" w:author="Autor">
              <w:r w:rsidRPr="00D3520C" w:rsidDel="00D93223">
                <w:rPr>
                  <w:rFonts w:ascii="Arial" w:hAnsi="Arial" w:cs="Arial"/>
                  <w:bCs/>
                  <w:sz w:val="20"/>
                  <w:szCs w:val="20"/>
                </w:rPr>
                <w:delTex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delText>
              </w:r>
            </w:del>
          </w:p>
          <w:p w14:paraId="2418E68F" w14:textId="43E8FF35" w:rsidR="00997F82" w:rsidDel="00D93223" w:rsidRDefault="00997F82" w:rsidP="00905190">
            <w:pPr>
              <w:pStyle w:val="Odsekzoznamu"/>
              <w:widowControl w:val="0"/>
              <w:spacing w:before="120" w:after="120" w:line="240" w:lineRule="auto"/>
              <w:ind w:left="85" w:right="85"/>
              <w:contextualSpacing w:val="0"/>
              <w:jc w:val="both"/>
              <w:rPr>
                <w:del w:id="150" w:author="Autor"/>
                <w:rFonts w:ascii="Arial" w:hAnsi="Arial" w:cs="Arial"/>
                <w:bCs/>
                <w:sz w:val="20"/>
                <w:szCs w:val="20"/>
              </w:rPr>
            </w:pPr>
            <w:del w:id="151" w:author="Autor">
              <w:r w:rsidDel="00D93223">
                <w:rPr>
                  <w:rFonts w:ascii="Arial" w:hAnsi="Arial" w:cs="Arial"/>
                  <w:bCs/>
                  <w:sz w:val="20"/>
                  <w:szCs w:val="20"/>
                </w:rPr>
                <w:delTex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delText>
              </w:r>
              <w:r w:rsidRPr="00D3520C" w:rsidDel="00D93223">
                <w:rPr>
                  <w:rFonts w:ascii="Arial" w:hAnsi="Arial" w:cs="Arial"/>
                  <w:bCs/>
                  <w:sz w:val="20"/>
                  <w:szCs w:val="20"/>
                </w:rPr>
                <w:delText>bstarávanie sa považuje za vyhl</w:delText>
              </w:r>
              <w:r w:rsidDel="00D93223">
                <w:rPr>
                  <w:rFonts w:ascii="Arial" w:hAnsi="Arial" w:cs="Arial"/>
                  <w:bCs/>
                  <w:sz w:val="20"/>
                  <w:szCs w:val="20"/>
                </w:rPr>
                <w:delText>ásené dňom uverejnenia výzvy na predkladanie ponúk.</w:delText>
              </w:r>
            </w:del>
          </w:p>
          <w:p w14:paraId="6A51C261" w14:textId="357E41A2" w:rsidR="00997F82" w:rsidDel="00D93223" w:rsidRDefault="00997F82" w:rsidP="00905190">
            <w:pPr>
              <w:pStyle w:val="Odsekzoznamu"/>
              <w:widowControl w:val="0"/>
              <w:spacing w:before="120" w:after="120" w:line="240" w:lineRule="auto"/>
              <w:ind w:left="85" w:right="85"/>
              <w:contextualSpacing w:val="0"/>
              <w:jc w:val="both"/>
              <w:rPr>
                <w:del w:id="152" w:author="Autor"/>
                <w:rFonts w:ascii="Arial" w:hAnsi="Arial" w:cs="Arial"/>
                <w:bCs/>
                <w:sz w:val="20"/>
                <w:szCs w:val="20"/>
              </w:rPr>
            </w:pPr>
            <w:del w:id="153" w:author="Autor">
              <w:r w:rsidDel="00D93223">
                <w:rPr>
                  <w:rFonts w:ascii="Arial" w:hAnsi="Arial" w:cs="Arial"/>
                  <w:bCs/>
                  <w:sz w:val="20"/>
                  <w:szCs w:val="20"/>
                </w:rPr>
                <w:delText>Žiadateľ je povinný realizovať verejné obstarávanie</w:delText>
              </w:r>
              <w:r w:rsidRPr="00771033" w:rsidDel="00D93223">
                <w:rPr>
                  <w:rFonts w:ascii="Arial" w:hAnsi="Arial" w:cs="Arial"/>
                  <w:bCs/>
                  <w:sz w:val="20"/>
                  <w:szCs w:val="20"/>
                </w:rPr>
                <w:delText xml:space="preserve"> v súlade so zákonom o verejnom obstarávaní a</w:delText>
              </w:r>
              <w:r w:rsidDel="00D93223">
                <w:rPr>
                  <w:rFonts w:ascii="Arial" w:hAnsi="Arial" w:cs="Arial"/>
                  <w:bCs/>
                  <w:sz w:val="20"/>
                  <w:szCs w:val="20"/>
                </w:rPr>
                <w:delText> </w:delText>
              </w:r>
              <w:r w:rsidRPr="00771033" w:rsidDel="00D93223">
                <w:rPr>
                  <w:rFonts w:ascii="Arial" w:hAnsi="Arial" w:cs="Arial"/>
                  <w:bCs/>
                  <w:sz w:val="20"/>
                  <w:szCs w:val="20"/>
                </w:rPr>
                <w:delText>usmerneniami RO k procesom verejného obstarávania</w:delText>
              </w:r>
              <w:r w:rsidDel="00D93223">
                <w:rPr>
                  <w:rFonts w:ascii="Arial" w:hAnsi="Arial" w:cs="Arial"/>
                  <w:bCs/>
                  <w:sz w:val="20"/>
                  <w:szCs w:val="20"/>
                </w:rPr>
                <w:delText>.</w:delText>
              </w:r>
            </w:del>
          </w:p>
          <w:p w14:paraId="5D9AF98C" w14:textId="1F7281B4" w:rsidR="00997F82" w:rsidRPr="00A047C9" w:rsidDel="00D93223" w:rsidRDefault="00997F82" w:rsidP="00905190">
            <w:pPr>
              <w:pStyle w:val="Odsekzoznamu"/>
              <w:widowControl w:val="0"/>
              <w:spacing w:before="120" w:after="120" w:line="240" w:lineRule="auto"/>
              <w:ind w:left="85" w:right="85"/>
              <w:contextualSpacing w:val="0"/>
              <w:jc w:val="both"/>
              <w:rPr>
                <w:del w:id="154" w:author="Autor"/>
                <w:rFonts w:ascii="Arial" w:hAnsi="Arial" w:cs="Arial"/>
                <w:bCs/>
                <w:sz w:val="20"/>
                <w:szCs w:val="20"/>
              </w:rPr>
            </w:pPr>
            <w:del w:id="155" w:author="Autor">
              <w:r w:rsidDel="00D93223">
                <w:rPr>
                  <w:rFonts w:ascii="Arial" w:hAnsi="Arial" w:cs="Arial"/>
                  <w:bCs/>
                  <w:sz w:val="20"/>
                  <w:szCs w:val="20"/>
                </w:rPr>
                <w:delText>Usmernenie RO k procesom verejného obstarávania:</w:delText>
              </w:r>
              <w:r w:rsidRPr="00771033" w:rsidDel="00D93223">
                <w:rPr>
                  <w:rFonts w:ascii="Arial" w:hAnsi="Arial" w:cs="Arial"/>
                  <w:bCs/>
                  <w:sz w:val="20"/>
                  <w:szCs w:val="20"/>
                </w:rPr>
                <w:delText xml:space="preserve"> </w:delText>
              </w:r>
              <w:r w:rsidR="00E432A9" w:rsidDel="00D93223">
                <w:fldChar w:fldCharType="begin"/>
              </w:r>
              <w:r w:rsidR="00E432A9" w:rsidDel="00D93223">
                <w:delInstrText xml:space="preserve"> HYPERLINK "http://www.mpsr.sk/index.php?navID=1121&amp;navID2=1121&amp;sID=67&amp;id=10956" </w:delInstrText>
              </w:r>
              <w:r w:rsidR="00E432A9" w:rsidDel="00D93223">
                <w:fldChar w:fldCharType="separate"/>
              </w:r>
              <w:r w:rsidRPr="00162DA5" w:rsidDel="00D93223">
                <w:rPr>
                  <w:rStyle w:val="Hypertextovprepojenie"/>
                  <w:rFonts w:cs="Arial"/>
                  <w:bCs/>
                  <w:sz w:val="20"/>
                  <w:szCs w:val="20"/>
                </w:rPr>
                <w:delText>http://www.mpsr.sk/index.php?navID=1121&amp;navID2=1121&amp;sID=67&amp;id=10956</w:delText>
              </w:r>
              <w:r w:rsidR="00E432A9" w:rsidDel="00D93223">
                <w:rPr>
                  <w:rStyle w:val="Hypertextovprepojenie"/>
                  <w:rFonts w:cs="Arial"/>
                  <w:bCs/>
                  <w:sz w:val="20"/>
                  <w:szCs w:val="20"/>
                </w:rPr>
                <w:fldChar w:fldCharType="end"/>
              </w:r>
              <w:r w:rsidRPr="00771033" w:rsidDel="00D93223">
                <w:rPr>
                  <w:rFonts w:ascii="Arial" w:hAnsi="Arial" w:cs="Arial"/>
                  <w:bCs/>
                  <w:sz w:val="20"/>
                  <w:szCs w:val="20"/>
                </w:rPr>
                <w:delText>.</w:delText>
              </w:r>
            </w:del>
          </w:p>
          <w:p w14:paraId="1D6468CC" w14:textId="56606E84" w:rsidR="00997F82" w:rsidDel="00D93223" w:rsidRDefault="00997F82" w:rsidP="00905190">
            <w:pPr>
              <w:pStyle w:val="Odsekzoznamu"/>
              <w:keepNext/>
              <w:widowControl w:val="0"/>
              <w:spacing w:before="240" w:after="120" w:line="240" w:lineRule="auto"/>
              <w:ind w:left="85" w:right="85"/>
              <w:contextualSpacing w:val="0"/>
              <w:jc w:val="both"/>
              <w:rPr>
                <w:del w:id="156" w:author="Autor"/>
                <w:rFonts w:ascii="Arial" w:hAnsi="Arial" w:cs="Arial"/>
                <w:b/>
                <w:bCs/>
                <w:sz w:val="20"/>
                <w:szCs w:val="20"/>
              </w:rPr>
            </w:pPr>
            <w:del w:id="157" w:author="Autor">
              <w:r w:rsidRPr="00D3520C" w:rsidDel="00D93223">
                <w:rPr>
                  <w:rFonts w:ascii="Arial" w:hAnsi="Arial" w:cs="Arial"/>
                  <w:b/>
                  <w:bCs/>
                  <w:sz w:val="20"/>
                  <w:szCs w:val="20"/>
                </w:rPr>
                <w:delText>Forma preukázania:</w:delText>
              </w:r>
            </w:del>
          </w:p>
          <w:p w14:paraId="30151408" w14:textId="0EF67879" w:rsidR="00997F82" w:rsidDel="00D93223" w:rsidRDefault="00997F82" w:rsidP="00905190">
            <w:pPr>
              <w:pStyle w:val="Odsekzoznamu"/>
              <w:widowControl w:val="0"/>
              <w:spacing w:before="120" w:after="120" w:line="240" w:lineRule="auto"/>
              <w:ind w:left="85" w:right="85"/>
              <w:contextualSpacing w:val="0"/>
              <w:jc w:val="both"/>
              <w:rPr>
                <w:del w:id="158" w:author="Autor"/>
                <w:rFonts w:ascii="Arial" w:hAnsi="Arial" w:cs="Arial"/>
                <w:bCs/>
                <w:sz w:val="20"/>
                <w:szCs w:val="20"/>
              </w:rPr>
            </w:pPr>
            <w:del w:id="159" w:author="Autor">
              <w:r w:rsidRPr="00E97223" w:rsidDel="00D93223">
                <w:rPr>
                  <w:rFonts w:ascii="Arial" w:hAnsi="Arial" w:cs="Arial"/>
                  <w:bCs/>
                  <w:sz w:val="20"/>
                  <w:szCs w:val="20"/>
                </w:rPr>
                <w:delText>Informácie</w:delText>
              </w:r>
              <w:r w:rsidDel="00D93223">
                <w:rPr>
                  <w:rFonts w:ascii="Arial" w:hAnsi="Arial" w:cs="Arial"/>
                  <w:bCs/>
                  <w:sz w:val="20"/>
                  <w:szCs w:val="20"/>
                </w:rPr>
                <w:delText xml:space="preserve"> uvedené v žiadosti o príspevok.</w:delText>
              </w:r>
            </w:del>
          </w:p>
          <w:p w14:paraId="33AE3A0B" w14:textId="3CBAFC80" w:rsidR="00997F82" w:rsidRPr="00D3520C" w:rsidDel="00D93223" w:rsidRDefault="00997F82" w:rsidP="00905190">
            <w:pPr>
              <w:pStyle w:val="Odsekzoznamu"/>
              <w:widowControl w:val="0"/>
              <w:spacing w:before="120" w:after="120" w:line="240" w:lineRule="auto"/>
              <w:ind w:left="85" w:right="85"/>
              <w:contextualSpacing w:val="0"/>
              <w:jc w:val="both"/>
              <w:rPr>
                <w:del w:id="160" w:author="Autor"/>
                <w:rFonts w:ascii="Arial" w:hAnsi="Arial" w:cs="Arial"/>
                <w:bCs/>
                <w:sz w:val="20"/>
                <w:szCs w:val="20"/>
              </w:rPr>
            </w:pPr>
            <w:del w:id="161" w:author="Autor">
              <w:r w:rsidRPr="00D3520C" w:rsidDel="00D93223">
                <w:rPr>
                  <w:rFonts w:ascii="Arial" w:hAnsi="Arial" w:cs="Arial"/>
                  <w:bCs/>
                  <w:sz w:val="20"/>
                  <w:szCs w:val="20"/>
                </w:rPr>
                <w:delText>Žiadateľ v rámci žiadosti o príspevok definuje typ verejného obstarávania, dátum jeho vyhlásenia a</w:delText>
              </w:r>
              <w:r w:rsidDel="00D93223">
                <w:rPr>
                  <w:rFonts w:ascii="Arial" w:hAnsi="Arial" w:cs="Arial"/>
                  <w:bCs/>
                  <w:sz w:val="20"/>
                  <w:szCs w:val="20"/>
                </w:rPr>
                <w:delText> </w:delText>
              </w:r>
              <w:r w:rsidRPr="00D3520C" w:rsidDel="00D93223">
                <w:rPr>
                  <w:rFonts w:ascii="Arial" w:hAnsi="Arial" w:cs="Arial"/>
                  <w:bCs/>
                  <w:sz w:val="20"/>
                  <w:szCs w:val="20"/>
                </w:rPr>
                <w:delText xml:space="preserve">odkaz na webové sídlo, kde sa nachádza oznámenie, alebo iný obdobný dokument preukazujúci </w:delText>
              </w:r>
              <w:r w:rsidDel="00D93223">
                <w:rPr>
                  <w:rFonts w:ascii="Arial" w:hAnsi="Arial" w:cs="Arial"/>
                  <w:bCs/>
                  <w:sz w:val="20"/>
                  <w:szCs w:val="20"/>
                </w:rPr>
                <w:delText>vyhlásené verejné obstarávanie/obstarávanie.</w:delText>
              </w:r>
            </w:del>
          </w:p>
          <w:p w14:paraId="3DF5883F" w14:textId="74A92C35" w:rsidR="00997F82" w:rsidDel="00D93223" w:rsidRDefault="00997F82" w:rsidP="00905190">
            <w:pPr>
              <w:pStyle w:val="Odsekzoznamu"/>
              <w:widowControl w:val="0"/>
              <w:spacing w:before="240" w:after="120" w:line="240" w:lineRule="auto"/>
              <w:ind w:left="85" w:right="85"/>
              <w:contextualSpacing w:val="0"/>
              <w:jc w:val="both"/>
              <w:rPr>
                <w:del w:id="162" w:author="Autor"/>
                <w:rFonts w:ascii="Arial" w:hAnsi="Arial" w:cs="Arial"/>
                <w:b/>
                <w:bCs/>
                <w:sz w:val="20"/>
                <w:szCs w:val="20"/>
              </w:rPr>
            </w:pPr>
            <w:del w:id="163" w:author="Autor">
              <w:r w:rsidRPr="00D3520C" w:rsidDel="00D93223">
                <w:rPr>
                  <w:rFonts w:ascii="Arial" w:hAnsi="Arial" w:cs="Arial"/>
                  <w:b/>
                  <w:bCs/>
                  <w:sz w:val="20"/>
                  <w:szCs w:val="20"/>
                </w:rPr>
                <w:delText>Spôsob overenia:</w:delText>
              </w:r>
            </w:del>
          </w:p>
          <w:p w14:paraId="0F78A0F9" w14:textId="1F1CFD7B" w:rsidR="00997F82" w:rsidDel="00D93223" w:rsidRDefault="00997F82" w:rsidP="00905190">
            <w:pPr>
              <w:pStyle w:val="Odsekzoznamu"/>
              <w:widowControl w:val="0"/>
              <w:spacing w:before="120" w:after="120" w:line="240" w:lineRule="auto"/>
              <w:ind w:left="85" w:right="85"/>
              <w:contextualSpacing w:val="0"/>
              <w:jc w:val="both"/>
              <w:rPr>
                <w:del w:id="164" w:author="Autor"/>
                <w:rFonts w:ascii="Arial" w:hAnsi="Arial" w:cs="Arial"/>
                <w:bCs/>
                <w:sz w:val="20"/>
                <w:szCs w:val="20"/>
              </w:rPr>
            </w:pPr>
            <w:del w:id="165" w:author="Autor">
              <w:r w:rsidRPr="00F27DBD" w:rsidDel="00D93223">
                <w:rPr>
                  <w:rFonts w:ascii="Arial" w:hAnsi="Arial" w:cs="Arial"/>
                  <w:bCs/>
                  <w:sz w:val="20"/>
                  <w:szCs w:val="20"/>
                </w:rPr>
                <w:delText>MAS overí podmienku na základe informácií uvedených vo formulári ŽoPr.</w:delText>
              </w:r>
            </w:del>
          </w:p>
          <w:p w14:paraId="21C419E5" w14:textId="2EAB7693" w:rsidR="00997F82" w:rsidDel="00D93223" w:rsidRDefault="00997F82" w:rsidP="00905190">
            <w:pPr>
              <w:pStyle w:val="Odsekzoznamu"/>
              <w:widowControl w:val="0"/>
              <w:spacing w:before="120" w:after="120" w:line="240" w:lineRule="auto"/>
              <w:ind w:left="85" w:right="85"/>
              <w:contextualSpacing w:val="0"/>
              <w:jc w:val="both"/>
              <w:rPr>
                <w:del w:id="166" w:author="Autor"/>
                <w:rFonts w:ascii="Arial" w:hAnsi="Arial" w:cs="Arial"/>
                <w:bCs/>
                <w:sz w:val="20"/>
                <w:szCs w:val="20"/>
              </w:rPr>
            </w:pPr>
            <w:del w:id="167" w:author="Autor">
              <w:r w:rsidDel="00D93223">
                <w:rPr>
                  <w:rFonts w:ascii="Arial" w:hAnsi="Arial" w:cs="Arial"/>
                  <w:bCs/>
                  <w:sz w:val="20"/>
                  <w:szCs w:val="20"/>
                </w:rPr>
                <w:delText>Kontrola postupov verejného obstarávania/obstarávani</w:delText>
              </w:r>
              <w:r w:rsidR="00AA7832" w:rsidDel="00D93223">
                <w:rPr>
                  <w:rFonts w:ascii="Arial" w:hAnsi="Arial" w:cs="Arial"/>
                  <w:bCs/>
                  <w:sz w:val="20"/>
                  <w:szCs w:val="20"/>
                </w:rPr>
                <w:delText>a</w:delText>
              </w:r>
              <w:r w:rsidDel="00D93223">
                <w:rPr>
                  <w:rFonts w:ascii="Arial" w:hAnsi="Arial" w:cs="Arial"/>
                  <w:bCs/>
                  <w:sz w:val="20"/>
                  <w:szCs w:val="20"/>
                </w:rPr>
                <w:delText xml:space="preserve"> v súlade so zákonom o verejnom obstarávaní a usmerneniami RO bude vykonaná po nadobudnutí účinnosti zmluvy o príspevku uzatvorenej s úspešným uchádzačom.</w:delText>
              </w:r>
            </w:del>
          </w:p>
          <w:p w14:paraId="7B222AD3" w14:textId="650E6B6C" w:rsidR="00997F82" w:rsidRPr="00D3520C" w:rsidDel="00D93223" w:rsidRDefault="00997F82" w:rsidP="00905190">
            <w:pPr>
              <w:pStyle w:val="Odsekzoznamu"/>
              <w:widowControl w:val="0"/>
              <w:spacing w:before="240" w:after="120" w:line="240" w:lineRule="auto"/>
              <w:ind w:left="85" w:right="85"/>
              <w:contextualSpacing w:val="0"/>
              <w:jc w:val="both"/>
              <w:rPr>
                <w:del w:id="168" w:author="Autor"/>
                <w:rFonts w:ascii="Arial" w:hAnsi="Arial" w:cs="Arial"/>
                <w:b/>
                <w:bCs/>
                <w:sz w:val="20"/>
                <w:szCs w:val="20"/>
              </w:rPr>
            </w:pPr>
            <w:del w:id="169" w:author="Autor">
              <w:r w:rsidRPr="00D3520C" w:rsidDel="00D93223">
                <w:rPr>
                  <w:rFonts w:ascii="Arial" w:hAnsi="Arial" w:cs="Arial"/>
                  <w:b/>
                  <w:bCs/>
                  <w:sz w:val="20"/>
                  <w:szCs w:val="20"/>
                </w:rPr>
                <w:delText>Upozornenie:</w:delText>
              </w:r>
            </w:del>
          </w:p>
          <w:p w14:paraId="68D1C92D" w14:textId="1169EE23" w:rsidR="00997F82" w:rsidRPr="00D3520C" w:rsidDel="00D93223" w:rsidRDefault="00997F82" w:rsidP="00905190">
            <w:pPr>
              <w:pStyle w:val="Odsekzoznamu"/>
              <w:widowControl w:val="0"/>
              <w:spacing w:before="120" w:after="120" w:line="240" w:lineRule="auto"/>
              <w:ind w:left="85" w:right="85"/>
              <w:contextualSpacing w:val="0"/>
              <w:jc w:val="both"/>
              <w:rPr>
                <w:del w:id="170" w:author="Autor"/>
                <w:rFonts w:ascii="Arial" w:hAnsi="Arial" w:cs="Arial"/>
                <w:bCs/>
                <w:sz w:val="20"/>
                <w:szCs w:val="20"/>
              </w:rPr>
            </w:pPr>
            <w:del w:id="171" w:author="Autor">
              <w:r w:rsidRPr="00D3520C" w:rsidDel="00D93223">
                <w:rPr>
                  <w:rFonts w:ascii="Arial" w:hAnsi="Arial" w:cs="Arial"/>
                  <w:bCs/>
                  <w:sz w:val="20"/>
                  <w:szCs w:val="20"/>
                </w:rPr>
                <w:lastRenderedPageBreak/>
                <w:delText>MAS odporúča žiadateľovi, aby naviazal účinnosť zmluvy s dodávateľom na odkladaciu podmienku, ktorá spočíva v tom, že MAS vykoná kontrolu verejného obstarávania</w:delText>
              </w:r>
              <w:r w:rsidDel="00D93223">
                <w:rPr>
                  <w:rFonts w:ascii="Arial" w:hAnsi="Arial" w:cs="Arial"/>
                  <w:bCs/>
                  <w:sz w:val="20"/>
                  <w:szCs w:val="20"/>
                </w:rPr>
                <w:delText>/obstarávani</w:delText>
              </w:r>
              <w:r w:rsidR="00AA7832" w:rsidDel="00D93223">
                <w:rPr>
                  <w:rFonts w:ascii="Arial" w:hAnsi="Arial" w:cs="Arial"/>
                  <w:bCs/>
                  <w:sz w:val="20"/>
                  <w:szCs w:val="20"/>
                </w:rPr>
                <w:delText>a</w:delText>
              </w:r>
              <w:r w:rsidRPr="00D3520C" w:rsidDel="00D93223">
                <w:rPr>
                  <w:rFonts w:ascii="Arial" w:hAnsi="Arial" w:cs="Arial"/>
                  <w:bCs/>
                  <w:sz w:val="20"/>
                  <w:szCs w:val="20"/>
                </w:rPr>
                <w:delText xml:space="preserve"> bez identifikácie nedostatkov vo verejnom obstarávaní</w:delText>
              </w:r>
              <w:r w:rsidDel="00D93223">
                <w:rPr>
                  <w:rFonts w:ascii="Arial" w:hAnsi="Arial" w:cs="Arial"/>
                  <w:bCs/>
                  <w:sz w:val="20"/>
                  <w:szCs w:val="20"/>
                </w:rPr>
                <w:delText>/obstarávaní</w:delText>
              </w:r>
              <w:r w:rsidRPr="00D3520C" w:rsidDel="00D93223">
                <w:rPr>
                  <w:rFonts w:ascii="Arial" w:hAnsi="Arial" w:cs="Arial"/>
                  <w:bCs/>
                  <w:sz w:val="20"/>
                  <w:szCs w:val="20"/>
                </w:rPr>
                <w:delText>, ktoré by predstavovali potrebu zrušenia verejného obstarávania</w:delText>
              </w:r>
              <w:r w:rsidDel="00D93223">
                <w:rPr>
                  <w:rFonts w:ascii="Arial" w:hAnsi="Arial" w:cs="Arial"/>
                  <w:bCs/>
                  <w:sz w:val="20"/>
                  <w:szCs w:val="20"/>
                </w:rPr>
                <w:delText>/obstarávani</w:delText>
              </w:r>
              <w:r w:rsidR="00AA7832" w:rsidDel="00D93223">
                <w:rPr>
                  <w:rFonts w:ascii="Arial" w:hAnsi="Arial" w:cs="Arial"/>
                  <w:bCs/>
                  <w:sz w:val="20"/>
                  <w:szCs w:val="20"/>
                </w:rPr>
                <w:delText>a</w:delText>
              </w:r>
              <w:r w:rsidRPr="00D3520C" w:rsidDel="00D93223">
                <w:rPr>
                  <w:rFonts w:ascii="Arial" w:hAnsi="Arial" w:cs="Arial"/>
                  <w:bCs/>
                  <w:sz w:val="20"/>
                  <w:szCs w:val="20"/>
                </w:rPr>
                <w:delText xml:space="preserve"> alebo uplatnenia finančnej korekcie v dôsledku porušenia zákona o verejnom obstarávaní</w:delText>
              </w:r>
              <w:r w:rsidDel="00D93223">
                <w:rPr>
                  <w:rFonts w:ascii="Arial" w:hAnsi="Arial" w:cs="Arial"/>
                  <w:bCs/>
                  <w:sz w:val="20"/>
                  <w:szCs w:val="20"/>
                </w:rPr>
                <w:delText xml:space="preserve"> alebo usmernenia RO v oblasti verejného obstarávania/obstarávania</w:delText>
              </w:r>
              <w:r w:rsidRPr="00D3520C" w:rsidDel="00D93223">
                <w:rPr>
                  <w:rFonts w:ascii="Arial" w:hAnsi="Arial" w:cs="Arial"/>
                  <w:bCs/>
                  <w:sz w:val="20"/>
                  <w:szCs w:val="20"/>
                </w:rPr>
                <w:delText>.</w:delText>
              </w:r>
            </w:del>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625F92AC"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72" w:name="_Ref498795443"/>
            <w:r w:rsidRPr="002451DC">
              <w:rPr>
                <w:rFonts w:ascii="Arial" w:hAnsi="Arial" w:cs="Arial"/>
                <w:b/>
                <w:sz w:val="20"/>
                <w:szCs w:val="20"/>
              </w:rPr>
              <w:lastRenderedPageBreak/>
              <w:t xml:space="preserve">Podmienka mať povolenia na realizáciu </w:t>
            </w:r>
            <w:del w:id="173" w:author="Autor">
              <w:r w:rsidRPr="002451DC" w:rsidDel="00D93223">
                <w:rPr>
                  <w:rFonts w:ascii="Arial" w:hAnsi="Arial" w:cs="Arial"/>
                  <w:b/>
                  <w:sz w:val="20"/>
                  <w:szCs w:val="20"/>
                </w:rPr>
                <w:delText>aktivít</w:delText>
              </w:r>
            </w:del>
            <w:r w:rsidRPr="002451DC">
              <w:rPr>
                <w:rFonts w:ascii="Arial" w:hAnsi="Arial" w:cs="Arial"/>
                <w:b/>
                <w:sz w:val="20"/>
                <w:szCs w:val="20"/>
              </w:rPr>
              <w:t xml:space="preserve"> projektu</w:t>
            </w:r>
            <w:bookmarkEnd w:id="172"/>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490090F2"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ins w:id="174" w:author="Autor">
              <w:r w:rsidR="00D93223">
                <w:rPr>
                  <w:rFonts w:ascii="Arial" w:hAnsi="Arial" w:cs="Arial"/>
                  <w:sz w:val="20"/>
                  <w:szCs w:val="20"/>
                  <w:lang w:eastAsia="en-US"/>
                </w:rPr>
                <w:t xml:space="preserve"> </w:t>
              </w:r>
              <w:r w:rsidR="00D93223" w:rsidRPr="00D93223">
                <w:rPr>
                  <w:rFonts w:ascii="Arial" w:hAnsi="Arial" w:cs="Arial"/>
                  <w:sz w:val="20"/>
                  <w:szCs w:val="20"/>
                  <w:lang w:eastAsia="en-US"/>
                </w:rPr>
                <w:t>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7E01F0CF"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w:t>
            </w:r>
            <w:r w:rsidR="00A54367">
              <w:rPr>
                <w:rFonts w:ascii="Arial" w:hAnsi="Arial" w:cs="Arial"/>
                <w:sz w:val="20"/>
                <w:szCs w:val="20"/>
                <w:lang w:eastAsia="en-US"/>
              </w:rPr>
              <w:t xml:space="preserve">mienky poskytnutia </w:t>
            </w:r>
            <w:r w:rsidR="00A54367" w:rsidRPr="00C334BD">
              <w:rPr>
                <w:rFonts w:ascii="Arial" w:hAnsi="Arial" w:cs="Arial"/>
                <w:sz w:val="20"/>
                <w:szCs w:val="20"/>
                <w:lang w:eastAsia="en-US"/>
              </w:rPr>
              <w:t xml:space="preserve">príspevku č. </w:t>
            </w:r>
            <w:r w:rsidR="006F3E0F" w:rsidRPr="00C334BD">
              <w:rPr>
                <w:rFonts w:ascii="Arial" w:hAnsi="Arial" w:cs="Arial"/>
                <w:sz w:val="20"/>
                <w:szCs w:val="20"/>
                <w:lang w:eastAsia="en-US"/>
              </w:rPr>
              <w:t>1</w:t>
            </w:r>
            <w:ins w:id="175" w:author="Autor">
              <w:r w:rsidR="00D93223">
                <w:rPr>
                  <w:rFonts w:ascii="Arial" w:hAnsi="Arial" w:cs="Arial"/>
                  <w:sz w:val="20"/>
                  <w:szCs w:val="20"/>
                  <w:lang w:eastAsia="en-US"/>
                </w:rPr>
                <w:t>3</w:t>
              </w:r>
            </w:ins>
            <w:del w:id="176" w:author="Autor">
              <w:r w:rsidR="00B369A2" w:rsidRPr="00C334BD" w:rsidDel="00D93223">
                <w:rPr>
                  <w:rFonts w:ascii="Arial" w:hAnsi="Arial" w:cs="Arial"/>
                  <w:sz w:val="20"/>
                  <w:szCs w:val="20"/>
                  <w:lang w:eastAsia="en-US"/>
                </w:rPr>
                <w:delText>4</w:delText>
              </w:r>
            </w:del>
            <w:r w:rsidR="006F3E0F" w:rsidRPr="00C334BD">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77" w:name="_Ref498785182"/>
            <w:r w:rsidRPr="00A268F6">
              <w:rPr>
                <w:rFonts w:ascii="Arial" w:hAnsi="Arial" w:cs="Arial"/>
                <w:b/>
                <w:sz w:val="20"/>
                <w:szCs w:val="20"/>
              </w:rPr>
              <w:t>Maximálna a minimálna výška príspevku</w:t>
            </w:r>
            <w:bookmarkEnd w:id="177"/>
          </w:p>
        </w:tc>
      </w:tr>
      <w:tr w:rsidR="00997F82" w:rsidRPr="006A79F0" w14:paraId="335E418D" w14:textId="77777777" w:rsidTr="00687273">
        <w:tc>
          <w:tcPr>
            <w:tcW w:w="9776" w:type="dxa"/>
            <w:shd w:val="clear" w:color="auto" w:fill="auto"/>
          </w:tcPr>
          <w:p w14:paraId="2FD05042" w14:textId="77777777" w:rsidR="00997F82" w:rsidRPr="00C334BD"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C334BD">
              <w:rPr>
                <w:rFonts w:ascii="Arial" w:hAnsi="Arial" w:cs="Arial"/>
                <w:b/>
                <w:bCs/>
                <w:sz w:val="20"/>
                <w:szCs w:val="20"/>
              </w:rPr>
              <w:t xml:space="preserve">Opis podmienky: </w:t>
            </w:r>
          </w:p>
          <w:p w14:paraId="65A3CE57" w14:textId="38C8EA78" w:rsidR="00997F82" w:rsidRPr="00C334BD" w:rsidRDefault="00997F82" w:rsidP="00CD453C">
            <w:pPr>
              <w:pStyle w:val="Odsekzoznamu"/>
              <w:spacing w:before="120" w:after="0" w:line="240" w:lineRule="auto"/>
              <w:ind w:left="85" w:right="85"/>
              <w:contextualSpacing w:val="0"/>
              <w:jc w:val="both"/>
              <w:rPr>
                <w:rFonts w:ascii="Arial" w:hAnsi="Arial" w:cs="Arial"/>
                <w:bCs/>
                <w:sz w:val="20"/>
                <w:szCs w:val="20"/>
              </w:rPr>
            </w:pPr>
            <w:r w:rsidRPr="00C334BD">
              <w:rPr>
                <w:rFonts w:ascii="Arial" w:hAnsi="Arial" w:cs="Arial"/>
                <w:bCs/>
                <w:sz w:val="20"/>
                <w:szCs w:val="20"/>
              </w:rPr>
              <w:t xml:space="preserve">Minimálna výška príspevku: </w:t>
            </w:r>
            <w:r w:rsidR="008722BF" w:rsidRPr="00C334BD">
              <w:rPr>
                <w:rFonts w:ascii="Arial" w:hAnsi="Arial" w:cs="Arial"/>
                <w:bCs/>
                <w:sz w:val="20"/>
                <w:szCs w:val="20"/>
              </w:rPr>
              <w:t>10 000,- EUR</w:t>
            </w:r>
          </w:p>
          <w:p w14:paraId="582FBBB1" w14:textId="7C635B88" w:rsidR="00997F82" w:rsidRDefault="00997F82" w:rsidP="00CD453C">
            <w:pPr>
              <w:pStyle w:val="Odsekzoznamu"/>
              <w:spacing w:after="120" w:line="240" w:lineRule="auto"/>
              <w:ind w:left="85" w:right="85"/>
              <w:contextualSpacing w:val="0"/>
              <w:jc w:val="both"/>
              <w:rPr>
                <w:ins w:id="178" w:author="Autor"/>
                <w:rFonts w:ascii="Arial" w:hAnsi="Arial" w:cs="Arial"/>
                <w:bCs/>
                <w:sz w:val="20"/>
                <w:szCs w:val="20"/>
              </w:rPr>
            </w:pPr>
            <w:r w:rsidRPr="00C334BD">
              <w:rPr>
                <w:rFonts w:ascii="Arial" w:hAnsi="Arial" w:cs="Arial"/>
                <w:bCs/>
                <w:sz w:val="20"/>
                <w:szCs w:val="20"/>
              </w:rPr>
              <w:t xml:space="preserve">Maximálna výška príspevku: </w:t>
            </w:r>
            <w:r w:rsidR="00102F5C" w:rsidRPr="00C334BD">
              <w:rPr>
                <w:rFonts w:ascii="Arial" w:hAnsi="Arial" w:cs="Arial"/>
                <w:bCs/>
                <w:sz w:val="20"/>
                <w:szCs w:val="20"/>
              </w:rPr>
              <w:t>1</w:t>
            </w:r>
            <w:r w:rsidR="00CC2496" w:rsidRPr="00C334BD">
              <w:rPr>
                <w:rFonts w:ascii="Arial" w:hAnsi="Arial" w:cs="Arial"/>
                <w:bCs/>
                <w:sz w:val="20"/>
                <w:szCs w:val="20"/>
              </w:rPr>
              <w:t>0</w:t>
            </w:r>
            <w:r w:rsidR="009D25B2" w:rsidRPr="00C334BD">
              <w:rPr>
                <w:rFonts w:ascii="Arial" w:hAnsi="Arial" w:cs="Arial"/>
                <w:bCs/>
                <w:sz w:val="20"/>
                <w:szCs w:val="20"/>
              </w:rPr>
              <w:t>0 000,</w:t>
            </w:r>
            <w:r w:rsidR="00F067CF" w:rsidRPr="00C334BD">
              <w:rPr>
                <w:rFonts w:ascii="Arial" w:hAnsi="Arial" w:cs="Arial"/>
                <w:bCs/>
                <w:sz w:val="20"/>
                <w:szCs w:val="20"/>
              </w:rPr>
              <w:t>-</w:t>
            </w:r>
            <w:r w:rsidRPr="00C334BD">
              <w:rPr>
                <w:rFonts w:ascii="Arial" w:hAnsi="Arial" w:cs="Arial"/>
                <w:bCs/>
                <w:sz w:val="20"/>
                <w:szCs w:val="20"/>
              </w:rPr>
              <w:t xml:space="preserve"> EUR</w:t>
            </w:r>
            <w:r>
              <w:rPr>
                <w:rFonts w:ascii="Arial" w:hAnsi="Arial" w:cs="Arial"/>
                <w:bCs/>
                <w:sz w:val="20"/>
                <w:szCs w:val="20"/>
              </w:rPr>
              <w:t xml:space="preserve"> </w:t>
            </w:r>
          </w:p>
          <w:p w14:paraId="0ABB58B6" w14:textId="2A961D22" w:rsidR="00D93223" w:rsidRDefault="00D93223" w:rsidP="00CD453C">
            <w:pPr>
              <w:pStyle w:val="Odsekzoznamu"/>
              <w:spacing w:after="120" w:line="240" w:lineRule="auto"/>
              <w:ind w:left="85" w:right="85"/>
              <w:contextualSpacing w:val="0"/>
              <w:jc w:val="both"/>
              <w:rPr>
                <w:rFonts w:ascii="Arial" w:hAnsi="Arial" w:cs="Arial"/>
                <w:bCs/>
                <w:sz w:val="20"/>
                <w:szCs w:val="20"/>
              </w:rPr>
            </w:pPr>
            <w:ins w:id="179" w:author="Autor">
              <w:r w:rsidRPr="00D93223">
                <w:rPr>
                  <w:rFonts w:ascii="Arial" w:hAnsi="Arial" w:cs="Arial"/>
                  <w:bCs/>
                  <w:sz w:val="20"/>
                  <w:szCs w:val="20"/>
                </w:rPr>
                <w:lastRenderedPageBreak/>
                <w:t>Maximálna výška celkových oprávnených výdavkov (ďalej aj „COV“) pre účely tejto výzvy, z ktorej žiadateľ môže žiadať príspevok je:</w:t>
              </w:r>
              <w:r>
                <w:rPr>
                  <w:rFonts w:ascii="Arial" w:hAnsi="Arial" w:cs="Arial"/>
                  <w:bCs/>
                  <w:sz w:val="20"/>
                  <w:szCs w:val="20"/>
                </w:rPr>
                <w:t xml:space="preserve"> </w:t>
              </w:r>
              <w:r w:rsidR="00054755" w:rsidRPr="00054755">
                <w:rPr>
                  <w:rFonts w:ascii="Arial" w:hAnsi="Arial" w:cs="Arial"/>
                  <w:bCs/>
                  <w:sz w:val="20"/>
                  <w:szCs w:val="20"/>
                </w:rPr>
                <w:t>181 818,18</w:t>
              </w:r>
              <w:r w:rsidR="00054755">
                <w:rPr>
                  <w:rFonts w:ascii="Arial" w:hAnsi="Arial" w:cs="Arial"/>
                  <w:bCs/>
                  <w:sz w:val="20"/>
                  <w:szCs w:val="20"/>
                </w:rPr>
                <w:t xml:space="preserve"> </w:t>
              </w:r>
              <w:r>
                <w:rPr>
                  <w:rFonts w:ascii="Arial" w:hAnsi="Arial" w:cs="Arial"/>
                  <w:bCs/>
                  <w:sz w:val="20"/>
                  <w:szCs w:val="20"/>
                </w:rPr>
                <w:t xml:space="preserve"> </w:t>
              </w:r>
              <w:r w:rsidRPr="00D93223">
                <w:rPr>
                  <w:rFonts w:ascii="Arial" w:hAnsi="Arial" w:cs="Arial"/>
                  <w:bCs/>
                  <w:sz w:val="20"/>
                  <w:szCs w:val="20"/>
                </w:rPr>
                <w:t>EUR. 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r>
                <w:rPr>
                  <w:rFonts w:ascii="Arial" w:hAnsi="Arial" w:cs="Arial"/>
                  <w:bCs/>
                  <w:sz w:val="20"/>
                  <w:szCs w:val="20"/>
                </w:rPr>
                <w:t>.</w:t>
              </w:r>
            </w:ins>
          </w:p>
          <w:p w14:paraId="3A405835" w14:textId="77777777" w:rsidR="00997F82" w:rsidRPr="006D5385"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6D5385">
              <w:rPr>
                <w:rFonts w:ascii="Arial" w:hAnsi="Arial" w:cs="Arial"/>
                <w:b/>
                <w:bCs/>
                <w:sz w:val="20"/>
                <w:szCs w:val="20"/>
              </w:rPr>
              <w:t>Zároveň platia nasledovné pravidlá kumulácie pomoci:</w:t>
            </w:r>
          </w:p>
          <w:p w14:paraId="5184BA1A"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minimálnej pomoci (vrátane pomoci poskytnutej od ostatných poskytovateľov minimálnej pomoci, bez ohľadu na to, v akej forme sa poskytla a či je poskytnutá čiastočne alebo úplne zo zdrojov Európskej únie) jedinému podniku</w:t>
            </w:r>
            <w:r>
              <w:rPr>
                <w:rStyle w:val="Odkaznapoznmkupodiarou"/>
                <w:rFonts w:ascii="Arial" w:hAnsi="Arial" w:cs="Arial"/>
                <w:bCs/>
                <w:sz w:val="20"/>
                <w:szCs w:val="20"/>
              </w:rPr>
              <w:footnoteReference w:id="3"/>
            </w:r>
            <w:r w:rsidRPr="006D5385">
              <w:rPr>
                <w:rFonts w:ascii="Arial" w:hAnsi="Arial" w:cs="Arial"/>
                <w:bCs/>
                <w:sz w:val="20"/>
                <w:szCs w:val="20"/>
              </w:rPr>
              <w:t xml:space="preserve"> v priebehu obdobia troch fiškálnych rokov nesmie presiahnuť 200.000,- EUR.</w:t>
            </w:r>
          </w:p>
          <w:p w14:paraId="6BE450E8"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pomoci de minimis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že príjemca zabezpečí pomocou primeraných prostriedkov, ako je oddelenie činností alebo rozlíšenie nákladov, aby podpora pre činnosti cestnej nákladnej dopravy nepresiahla 100 000 EUR.</w:t>
            </w:r>
          </w:p>
          <w:p w14:paraId="3100CFD7"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V prípade, že prijímateľovi bola v priebehu obdobia troch fiškálnych rokov poskytnutá minimálna pomoc, podľa nariadenia Komisie (EÚ) č. 360/2012 z 25. apríla 2012 o uplatňovaní článkov 107 a 108 Zmluvy o fungovaní Európskej únie na pomoc de minimis v prospech podnikov poskytujúcich služby všeobecného hospodárskeho záujmu, nesmie táto pomoc spolu s každou ďalšou minimálnou pomocou (poskytnutou v priebehu obdobia troch fiškálnych rokov) a pomocou podľa tejto výzvy presiahnuť 500 000 EUR v priebehu obdobia troch fiškálnych rokov.</w:t>
            </w:r>
          </w:p>
          <w:p w14:paraId="073232D1" w14:textId="77777777" w:rsidR="00997F82" w:rsidRDefault="00997F82" w:rsidP="00CD453C">
            <w:pPr>
              <w:spacing w:before="120" w:after="120" w:line="240" w:lineRule="auto"/>
              <w:ind w:left="85" w:right="85"/>
              <w:jc w:val="both"/>
              <w:rPr>
                <w:rFonts w:ascii="Arial" w:hAnsi="Arial" w:cs="Arial"/>
                <w:bCs/>
                <w:sz w:val="20"/>
                <w:szCs w:val="20"/>
              </w:rPr>
            </w:pPr>
            <w:r>
              <w:rPr>
                <w:rFonts w:ascii="Arial" w:hAnsi="Arial" w:cs="Arial"/>
                <w:bCs/>
                <w:sz w:val="20"/>
                <w:szCs w:val="20"/>
              </w:rPr>
              <w:t>Výška príspevku musí rešpektovať maximálnu výšku príspevku stanovenú MAS ako aj pravidlá kumulácie pomoci de minimis.</w:t>
            </w:r>
          </w:p>
          <w:p w14:paraId="2BD428E2" w14:textId="629C4DB7" w:rsidR="00997F82" w:rsidRDefault="00997F82" w:rsidP="00CD453C">
            <w:pPr>
              <w:spacing w:before="120" w:after="120" w:line="240" w:lineRule="auto"/>
              <w:ind w:left="85" w:right="85"/>
              <w:jc w:val="both"/>
              <w:rPr>
                <w:rFonts w:ascii="Arial" w:hAnsi="Arial" w:cs="Arial"/>
                <w:bCs/>
                <w:sz w:val="20"/>
                <w:szCs w:val="20"/>
              </w:rPr>
            </w:pPr>
            <w:r w:rsidRPr="0095661C">
              <w:rPr>
                <w:rFonts w:ascii="Arial" w:hAnsi="Arial" w:cs="Arial"/>
                <w:b/>
                <w:bCs/>
                <w:sz w:val="20"/>
                <w:szCs w:val="20"/>
              </w:rPr>
              <w:t xml:space="preserve">V prípade, ak by podľa pravidiel kumulácie hrozilo prekročenie stropu kumulácie podľa vyššie uvedených bodov, nesmie byť výška príspevku poskytnutá žiadateľovi vyššia ako je vypočítaná zostávajúca hodnota do stropu kumulácie pomoci. Táto však zároveň nesmie byť vyššia </w:t>
            </w:r>
            <w:r w:rsidRPr="00C334BD">
              <w:rPr>
                <w:rFonts w:ascii="Arial" w:hAnsi="Arial" w:cs="Arial"/>
                <w:b/>
                <w:bCs/>
                <w:sz w:val="20"/>
                <w:szCs w:val="20"/>
              </w:rPr>
              <w:t xml:space="preserve">ako </w:t>
            </w:r>
            <w:r w:rsidR="00102F5C" w:rsidRPr="00C334BD">
              <w:rPr>
                <w:rFonts w:ascii="Arial" w:hAnsi="Arial" w:cs="Arial"/>
                <w:b/>
                <w:bCs/>
                <w:sz w:val="20"/>
                <w:szCs w:val="20"/>
              </w:rPr>
              <w:t>1</w:t>
            </w:r>
            <w:r w:rsidR="00CC2496" w:rsidRPr="00C334BD">
              <w:rPr>
                <w:rFonts w:ascii="Arial" w:hAnsi="Arial" w:cs="Arial"/>
                <w:b/>
                <w:bCs/>
                <w:sz w:val="20"/>
                <w:szCs w:val="20"/>
              </w:rPr>
              <w:t>0</w:t>
            </w:r>
            <w:r w:rsidR="00F067CF" w:rsidRPr="00C334BD">
              <w:rPr>
                <w:rFonts w:ascii="Arial" w:hAnsi="Arial" w:cs="Arial"/>
                <w:b/>
                <w:bCs/>
                <w:sz w:val="20"/>
                <w:szCs w:val="20"/>
              </w:rPr>
              <w:t>0 000</w:t>
            </w:r>
            <w:r w:rsidR="00F067CF">
              <w:rPr>
                <w:rFonts w:ascii="Arial" w:hAnsi="Arial" w:cs="Arial"/>
                <w:b/>
                <w:bCs/>
                <w:sz w:val="20"/>
                <w:szCs w:val="20"/>
              </w:rPr>
              <w:t xml:space="preserve">  </w:t>
            </w:r>
            <w:r w:rsidRPr="0095661C">
              <w:rPr>
                <w:rFonts w:ascii="Arial" w:hAnsi="Arial" w:cs="Arial"/>
                <w:b/>
                <w:bCs/>
                <w:sz w:val="20"/>
                <w:szCs w:val="20"/>
              </w:rPr>
              <w:t>EUR.</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3A850BDE"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03E4F492"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  zoznamu prijatej pomoci a kontroly kumulácie pomoci.</w:t>
            </w:r>
          </w:p>
        </w:tc>
      </w:tr>
      <w:tr w:rsidR="00997F82" w:rsidRPr="00507076" w:rsidDel="00D93223" w14:paraId="67FE59A4" w14:textId="71347ED5" w:rsidTr="00687273">
        <w:trPr>
          <w:trHeight w:val="287"/>
          <w:del w:id="180" w:author="Autor"/>
        </w:trPr>
        <w:tc>
          <w:tcPr>
            <w:tcW w:w="9776" w:type="dxa"/>
            <w:shd w:val="clear" w:color="auto" w:fill="F2F2F2" w:themeFill="background1" w:themeFillShade="F2"/>
            <w:vAlign w:val="center"/>
          </w:tcPr>
          <w:p w14:paraId="42057FA3" w14:textId="4ACB381D" w:rsidR="00997F82" w:rsidRPr="006D71F3" w:rsidDel="00D93223" w:rsidRDefault="00997F82" w:rsidP="00997F82">
            <w:pPr>
              <w:pStyle w:val="Odsekzoznamu"/>
              <w:keepNext/>
              <w:numPr>
                <w:ilvl w:val="0"/>
                <w:numId w:val="6"/>
              </w:numPr>
              <w:spacing w:before="120" w:after="120" w:line="240" w:lineRule="auto"/>
              <w:ind w:left="504" w:right="85" w:hanging="357"/>
              <w:contextualSpacing w:val="0"/>
              <w:rPr>
                <w:del w:id="181" w:author="Autor"/>
                <w:rFonts w:ascii="Arial" w:hAnsi="Arial" w:cs="Arial"/>
                <w:b/>
                <w:sz w:val="20"/>
                <w:szCs w:val="20"/>
              </w:rPr>
            </w:pPr>
            <w:del w:id="182" w:author="Autor">
              <w:r w:rsidRPr="000E034C" w:rsidDel="00D93223">
                <w:rPr>
                  <w:rFonts w:ascii="Arial" w:hAnsi="Arial" w:cs="Arial"/>
                  <w:b/>
                  <w:sz w:val="20"/>
                  <w:szCs w:val="20"/>
                </w:rPr>
                <w:lastRenderedPageBreak/>
                <w:delText>Časová oprávnenosť realizácie projektu</w:delText>
              </w:r>
            </w:del>
          </w:p>
        </w:tc>
      </w:tr>
      <w:tr w:rsidR="00997F82" w:rsidRPr="006A79F0" w:rsidDel="00D93223" w14:paraId="73204464" w14:textId="11DA65CB" w:rsidTr="00687273">
        <w:trPr>
          <w:del w:id="183" w:author="Autor"/>
        </w:trPr>
        <w:tc>
          <w:tcPr>
            <w:tcW w:w="9776" w:type="dxa"/>
            <w:shd w:val="clear" w:color="auto" w:fill="auto"/>
          </w:tcPr>
          <w:p w14:paraId="23C1E915" w14:textId="2986B040" w:rsidR="00997F82" w:rsidDel="00D93223" w:rsidRDefault="00997F82" w:rsidP="009A65F5">
            <w:pPr>
              <w:pStyle w:val="Odsekzoznamu"/>
              <w:spacing w:before="120" w:after="120" w:line="240" w:lineRule="auto"/>
              <w:ind w:left="85" w:right="85"/>
              <w:contextualSpacing w:val="0"/>
              <w:jc w:val="both"/>
              <w:rPr>
                <w:del w:id="184" w:author="Autor"/>
                <w:rFonts w:ascii="Arial" w:hAnsi="Arial" w:cs="Arial"/>
                <w:b/>
                <w:bCs/>
                <w:sz w:val="20"/>
                <w:szCs w:val="20"/>
              </w:rPr>
            </w:pPr>
            <w:del w:id="185" w:author="Autor">
              <w:r w:rsidRPr="00971A5F" w:rsidDel="00D93223">
                <w:rPr>
                  <w:rFonts w:ascii="Arial" w:hAnsi="Arial" w:cs="Arial"/>
                  <w:b/>
                  <w:bCs/>
                  <w:sz w:val="20"/>
                  <w:szCs w:val="20"/>
                </w:rPr>
                <w:delText>Opis podmienky</w:delText>
              </w:r>
              <w:r w:rsidDel="00D93223">
                <w:rPr>
                  <w:rFonts w:ascii="Arial" w:hAnsi="Arial" w:cs="Arial"/>
                  <w:b/>
                  <w:bCs/>
                  <w:sz w:val="20"/>
                  <w:szCs w:val="20"/>
                </w:rPr>
                <w:delText xml:space="preserve">: </w:delText>
              </w:r>
            </w:del>
          </w:p>
          <w:p w14:paraId="3E717D07" w14:textId="617424CE" w:rsidR="00AA7832" w:rsidDel="00D93223" w:rsidRDefault="00997F82" w:rsidP="00AA7832">
            <w:pPr>
              <w:pStyle w:val="Odsekzoznamu"/>
              <w:spacing w:before="120" w:after="120" w:line="240" w:lineRule="auto"/>
              <w:ind w:left="85" w:right="85"/>
              <w:contextualSpacing w:val="0"/>
              <w:jc w:val="both"/>
              <w:rPr>
                <w:del w:id="186" w:author="Autor"/>
                <w:rFonts w:ascii="Arial" w:hAnsi="Arial" w:cs="Arial"/>
                <w:bCs/>
                <w:sz w:val="20"/>
                <w:szCs w:val="20"/>
              </w:rPr>
            </w:pPr>
            <w:del w:id="187" w:author="Autor">
              <w:r w:rsidRPr="00A268F6" w:rsidDel="00D93223">
                <w:rPr>
                  <w:rFonts w:ascii="Arial" w:hAnsi="Arial" w:cs="Arial"/>
                  <w:bCs/>
                  <w:sz w:val="20"/>
                  <w:szCs w:val="20"/>
                </w:rPr>
                <w:delText>Ž</w:delText>
              </w:r>
              <w:r w:rsidRPr="00C84669" w:rsidDel="00D93223">
                <w:rPr>
                  <w:rFonts w:ascii="Arial" w:hAnsi="Arial" w:cs="Arial"/>
                  <w:bCs/>
                  <w:sz w:val="20"/>
                  <w:szCs w:val="20"/>
                </w:rPr>
                <w:delText>iadateľ je povinn</w:delText>
              </w:r>
              <w:r w:rsidDel="00D93223">
                <w:rPr>
                  <w:rFonts w:ascii="Arial" w:hAnsi="Arial" w:cs="Arial"/>
                  <w:bCs/>
                  <w:sz w:val="20"/>
                  <w:szCs w:val="20"/>
                </w:rPr>
                <w:delText>ý ukončiť práce na projekte do 9</w:delText>
              </w:r>
              <w:r w:rsidRPr="00C84669" w:rsidDel="00D93223">
                <w:rPr>
                  <w:rFonts w:ascii="Arial" w:hAnsi="Arial" w:cs="Arial"/>
                  <w:bCs/>
                  <w:sz w:val="20"/>
                  <w:szCs w:val="20"/>
                </w:rPr>
                <w:delText xml:space="preserve"> mesiacov od nadobudnutia účinnosti zmluvy o</w:delText>
              </w:r>
              <w:r w:rsidDel="00D93223">
                <w:rPr>
                  <w:rFonts w:ascii="Arial" w:hAnsi="Arial" w:cs="Arial"/>
                  <w:bCs/>
                  <w:sz w:val="20"/>
                  <w:szCs w:val="20"/>
                </w:rPr>
                <w:delText> </w:delText>
              </w:r>
              <w:r w:rsidRPr="00C84669" w:rsidDel="00D93223">
                <w:rPr>
                  <w:rFonts w:ascii="Arial" w:hAnsi="Arial" w:cs="Arial"/>
                  <w:bCs/>
                  <w:sz w:val="20"/>
                  <w:szCs w:val="20"/>
                </w:rPr>
                <w:delText>poskytnutí príspevku.</w:delText>
              </w:r>
              <w:r w:rsidR="00AA7832" w:rsidRPr="00C84669" w:rsidDel="00D93223">
                <w:rPr>
                  <w:rFonts w:ascii="Arial" w:hAnsi="Arial" w:cs="Arial"/>
                  <w:bCs/>
                  <w:sz w:val="20"/>
                  <w:szCs w:val="20"/>
                </w:rPr>
                <w:delText xml:space="preserve"> .</w:delText>
              </w:r>
              <w:r w:rsidR="00AA7832" w:rsidDel="00D93223">
                <w:rPr>
                  <w:rFonts w:ascii="Arial" w:hAnsi="Arial" w:cs="Arial"/>
                  <w:bCs/>
                  <w:sz w:val="20"/>
                  <w:szCs w:val="20"/>
                </w:rPr>
                <w:delText xml:space="preserve"> Zároveň je žiadateľ povinný zrealizovať hlavnú aktivitu projektu najneskôr do 30.6.2023.</w:delText>
              </w:r>
              <w:r w:rsidR="00AA7832" w:rsidDel="00D93223">
                <w:rPr>
                  <w:rStyle w:val="Odkaznapoznmkupodiarou"/>
                  <w:rFonts w:ascii="Arial" w:hAnsi="Arial" w:cs="Arial"/>
                  <w:bCs/>
                  <w:sz w:val="20"/>
                  <w:szCs w:val="20"/>
                </w:rPr>
                <w:footnoteReference w:id="4"/>
              </w:r>
            </w:del>
          </w:p>
          <w:p w14:paraId="6041A177" w14:textId="654A64A8" w:rsidR="00997F82" w:rsidDel="00D93223" w:rsidRDefault="00997F82" w:rsidP="009A65F5">
            <w:pPr>
              <w:pStyle w:val="Odsekzoznamu"/>
              <w:spacing w:before="240" w:after="120" w:line="240" w:lineRule="auto"/>
              <w:ind w:left="85" w:right="85"/>
              <w:contextualSpacing w:val="0"/>
              <w:jc w:val="both"/>
              <w:rPr>
                <w:del w:id="194" w:author="Autor"/>
                <w:rFonts w:ascii="Arial" w:hAnsi="Arial" w:cs="Arial"/>
                <w:b/>
                <w:bCs/>
                <w:sz w:val="20"/>
                <w:szCs w:val="20"/>
              </w:rPr>
            </w:pPr>
            <w:del w:id="195" w:author="Autor">
              <w:r w:rsidRPr="00971A5F" w:rsidDel="00D93223">
                <w:rPr>
                  <w:rFonts w:ascii="Arial" w:hAnsi="Arial" w:cs="Arial"/>
                  <w:b/>
                  <w:bCs/>
                  <w:sz w:val="20"/>
                  <w:szCs w:val="20"/>
                </w:rPr>
                <w:lastRenderedPageBreak/>
                <w:delText>Forma preukázania</w:delText>
              </w:r>
              <w:r w:rsidDel="00D93223">
                <w:rPr>
                  <w:rFonts w:ascii="Arial" w:hAnsi="Arial" w:cs="Arial"/>
                  <w:b/>
                  <w:bCs/>
                  <w:sz w:val="20"/>
                  <w:szCs w:val="20"/>
                </w:rPr>
                <w:delText>:</w:delText>
              </w:r>
            </w:del>
          </w:p>
          <w:p w14:paraId="50DC4851" w14:textId="2CD4F63B" w:rsidR="00997F82" w:rsidRPr="00272D20" w:rsidDel="00D93223" w:rsidRDefault="00997F82" w:rsidP="00C22AE4">
            <w:pPr>
              <w:pStyle w:val="Odsekzoznamu"/>
              <w:spacing w:before="120" w:after="120" w:line="240" w:lineRule="auto"/>
              <w:ind w:left="85" w:right="85"/>
              <w:contextualSpacing w:val="0"/>
              <w:jc w:val="both"/>
              <w:rPr>
                <w:del w:id="196" w:author="Autor"/>
                <w:rFonts w:ascii="Arial" w:hAnsi="Arial" w:cs="Arial"/>
                <w:bCs/>
                <w:sz w:val="20"/>
                <w:szCs w:val="20"/>
              </w:rPr>
            </w:pPr>
            <w:bookmarkStart w:id="197" w:name="_Hlk500346148"/>
            <w:del w:id="198" w:author="Autor">
              <w:r w:rsidDel="00D93223">
                <w:rPr>
                  <w:rFonts w:ascii="Arial" w:hAnsi="Arial" w:cs="Arial"/>
                  <w:bCs/>
                  <w:sz w:val="20"/>
                  <w:szCs w:val="20"/>
                </w:rPr>
                <w:delText xml:space="preserve">Informácie uvedené v žiadosti o príspevok. </w:delText>
              </w:r>
              <w:r w:rsidRPr="009771B1" w:rsidDel="00D93223">
                <w:rPr>
                  <w:rFonts w:ascii="Arial" w:hAnsi="Arial" w:cs="Arial"/>
                  <w:bCs/>
                  <w:sz w:val="20"/>
                  <w:szCs w:val="20"/>
                </w:rPr>
                <w:delText xml:space="preserve">Žiadateľ v časti </w:delText>
              </w:r>
              <w:r w:rsidRPr="00D01EF0" w:rsidDel="00D93223">
                <w:rPr>
                  <w:rFonts w:ascii="Arial" w:hAnsi="Arial" w:cs="Arial"/>
                  <w:bCs/>
                  <w:sz w:val="20"/>
                  <w:szCs w:val="20"/>
                </w:rPr>
                <w:delText>10</w:delText>
              </w:r>
              <w:r w:rsidRPr="009771B1" w:rsidDel="00D93223">
                <w:rPr>
                  <w:rFonts w:ascii="Arial" w:hAnsi="Arial" w:cs="Arial"/>
                  <w:bCs/>
                  <w:sz w:val="20"/>
                  <w:szCs w:val="20"/>
                </w:rPr>
                <w:delText xml:space="preserve"> Formulára ŽoPr čestne vyhlási, že ukončí práce na projekte do 9 mesiacov od nadobudnutia účinnosti zmluvy o</w:delText>
              </w:r>
              <w:r w:rsidR="00C22AE4" w:rsidDel="00D93223">
                <w:rPr>
                  <w:rFonts w:ascii="Arial" w:hAnsi="Arial" w:cs="Arial"/>
                  <w:bCs/>
                  <w:sz w:val="20"/>
                  <w:szCs w:val="20"/>
                </w:rPr>
                <w:delText> </w:delText>
              </w:r>
              <w:r w:rsidRPr="009771B1" w:rsidDel="00D93223">
                <w:rPr>
                  <w:rFonts w:ascii="Arial" w:hAnsi="Arial" w:cs="Arial"/>
                  <w:bCs/>
                  <w:sz w:val="20"/>
                  <w:szCs w:val="20"/>
                </w:rPr>
                <w:delText>príspevku</w:delText>
              </w:r>
              <w:r w:rsidR="00C22AE4" w:rsidDel="00D93223">
                <w:rPr>
                  <w:rFonts w:ascii="Arial" w:hAnsi="Arial" w:cs="Arial"/>
                  <w:bCs/>
                  <w:sz w:val="20"/>
                  <w:szCs w:val="20"/>
                </w:rPr>
                <w:delText xml:space="preserve">  a zároveň najneskôr do 30.6.2023</w:delText>
              </w:r>
            </w:del>
          </w:p>
          <w:bookmarkEnd w:id="197"/>
          <w:p w14:paraId="2DCF2F75" w14:textId="20E983EA" w:rsidR="00997F82" w:rsidDel="00D93223" w:rsidRDefault="00997F82" w:rsidP="009A65F5">
            <w:pPr>
              <w:pStyle w:val="Odsekzoznamu"/>
              <w:keepNext/>
              <w:spacing w:before="240" w:after="120" w:line="240" w:lineRule="auto"/>
              <w:ind w:left="85" w:right="85"/>
              <w:contextualSpacing w:val="0"/>
              <w:jc w:val="both"/>
              <w:rPr>
                <w:del w:id="199" w:author="Autor"/>
                <w:rFonts w:ascii="Arial" w:hAnsi="Arial" w:cs="Arial"/>
                <w:b/>
                <w:bCs/>
                <w:sz w:val="20"/>
                <w:szCs w:val="20"/>
              </w:rPr>
            </w:pPr>
            <w:del w:id="200" w:author="Autor">
              <w:r w:rsidRPr="00543D57" w:rsidDel="00D93223">
                <w:rPr>
                  <w:rFonts w:ascii="Arial" w:hAnsi="Arial" w:cs="Arial"/>
                  <w:b/>
                  <w:bCs/>
                  <w:sz w:val="20"/>
                  <w:szCs w:val="20"/>
                </w:rPr>
                <w:delText>Spôsob overenia:</w:delText>
              </w:r>
            </w:del>
          </w:p>
          <w:p w14:paraId="005C61CA" w14:textId="0F74E0A2" w:rsidR="00997F82" w:rsidRPr="00971A5F" w:rsidDel="00D93223" w:rsidRDefault="00997F82" w:rsidP="009A65F5">
            <w:pPr>
              <w:pStyle w:val="Odsekzoznamu"/>
              <w:spacing w:before="120" w:after="120" w:line="240" w:lineRule="auto"/>
              <w:ind w:left="85" w:right="85"/>
              <w:contextualSpacing w:val="0"/>
              <w:jc w:val="both"/>
              <w:rPr>
                <w:del w:id="201" w:author="Autor"/>
                <w:rFonts w:ascii="Arial" w:hAnsi="Arial" w:cs="Arial"/>
                <w:bCs/>
                <w:sz w:val="20"/>
                <w:szCs w:val="20"/>
              </w:rPr>
            </w:pPr>
            <w:del w:id="202" w:author="Autor">
              <w:r w:rsidRPr="00855874" w:rsidDel="00D93223">
                <w:rPr>
                  <w:rFonts w:ascii="Arial" w:hAnsi="Arial" w:cs="Arial"/>
                  <w:bCs/>
                  <w:sz w:val="20"/>
                  <w:szCs w:val="20"/>
                </w:rPr>
                <w:delText>MAS overí znenie čestného vyhlásenia, ktoré tvorí súčasť formulára ŽoPr.</w:delText>
              </w:r>
            </w:del>
          </w:p>
        </w:tc>
      </w:tr>
      <w:tr w:rsidR="00997F82" w:rsidRPr="00507076" w:rsidDel="00D93223" w14:paraId="0E628FC9" w14:textId="21DA8E45" w:rsidTr="00687273">
        <w:trPr>
          <w:trHeight w:val="287"/>
          <w:del w:id="203" w:author="Autor"/>
        </w:trPr>
        <w:tc>
          <w:tcPr>
            <w:tcW w:w="9776" w:type="dxa"/>
            <w:shd w:val="clear" w:color="auto" w:fill="F2F2F2" w:themeFill="background1" w:themeFillShade="F2"/>
            <w:vAlign w:val="center"/>
          </w:tcPr>
          <w:p w14:paraId="37ECB182" w14:textId="7FB6C618" w:rsidR="00997F82" w:rsidRPr="006D71F3" w:rsidDel="00D93223" w:rsidRDefault="00997F82" w:rsidP="00997F82">
            <w:pPr>
              <w:pStyle w:val="Odsekzoznamu"/>
              <w:keepNext/>
              <w:numPr>
                <w:ilvl w:val="0"/>
                <w:numId w:val="6"/>
              </w:numPr>
              <w:spacing w:before="120" w:after="120" w:line="240" w:lineRule="auto"/>
              <w:ind w:left="504" w:right="85" w:hanging="357"/>
              <w:contextualSpacing w:val="0"/>
              <w:rPr>
                <w:del w:id="204" w:author="Autor"/>
                <w:rFonts w:ascii="Arial" w:hAnsi="Arial" w:cs="Arial"/>
                <w:b/>
                <w:sz w:val="20"/>
                <w:szCs w:val="20"/>
              </w:rPr>
            </w:pPr>
            <w:del w:id="205" w:author="Autor">
              <w:r w:rsidRPr="000E017D" w:rsidDel="00D93223">
                <w:rPr>
                  <w:rFonts w:ascii="Arial" w:hAnsi="Arial" w:cs="Arial"/>
                  <w:b/>
                  <w:sz w:val="20"/>
                  <w:szCs w:val="20"/>
                </w:rPr>
                <w:lastRenderedPageBreak/>
                <w:delText>Podmienky poskytnutia príspevku z hľadiska definovania merateľných ukazovateľov projektu</w:delText>
              </w:r>
            </w:del>
          </w:p>
        </w:tc>
      </w:tr>
      <w:tr w:rsidR="00997F82" w:rsidRPr="006A79F0" w:rsidDel="00D93223" w14:paraId="353ABDEF" w14:textId="7BC61EB5" w:rsidTr="00687273">
        <w:trPr>
          <w:del w:id="206" w:author="Autor"/>
        </w:trPr>
        <w:tc>
          <w:tcPr>
            <w:tcW w:w="9776" w:type="dxa"/>
            <w:tcBorders>
              <w:bottom w:val="single" w:sz="4" w:space="0" w:color="auto"/>
            </w:tcBorders>
            <w:shd w:val="clear" w:color="auto" w:fill="auto"/>
          </w:tcPr>
          <w:p w14:paraId="7632D766" w14:textId="7F05EE83" w:rsidR="00997F82" w:rsidDel="00D93223" w:rsidRDefault="00997F82" w:rsidP="009A65F5">
            <w:pPr>
              <w:pStyle w:val="Odsekzoznamu"/>
              <w:spacing w:before="120" w:after="120" w:line="240" w:lineRule="auto"/>
              <w:ind w:left="85" w:right="85"/>
              <w:contextualSpacing w:val="0"/>
              <w:jc w:val="both"/>
              <w:rPr>
                <w:del w:id="207" w:author="Autor"/>
                <w:rFonts w:ascii="Arial" w:hAnsi="Arial" w:cs="Arial"/>
                <w:b/>
                <w:bCs/>
                <w:sz w:val="20"/>
                <w:szCs w:val="20"/>
              </w:rPr>
            </w:pPr>
            <w:del w:id="208" w:author="Autor">
              <w:r w:rsidRPr="00971A5F" w:rsidDel="00D93223">
                <w:rPr>
                  <w:rFonts w:ascii="Arial" w:hAnsi="Arial" w:cs="Arial"/>
                  <w:b/>
                  <w:bCs/>
                  <w:sz w:val="20"/>
                  <w:szCs w:val="20"/>
                </w:rPr>
                <w:delText>Opis podmienky</w:delText>
              </w:r>
              <w:r w:rsidDel="00D93223">
                <w:rPr>
                  <w:rFonts w:ascii="Arial" w:hAnsi="Arial" w:cs="Arial"/>
                  <w:b/>
                  <w:bCs/>
                  <w:sz w:val="20"/>
                  <w:szCs w:val="20"/>
                </w:rPr>
                <w:delText xml:space="preserve">: </w:delText>
              </w:r>
            </w:del>
          </w:p>
          <w:p w14:paraId="177E6BE7" w14:textId="20F9C0B5" w:rsidR="00997F82" w:rsidDel="00D93223" w:rsidRDefault="00997F82" w:rsidP="009A65F5">
            <w:pPr>
              <w:pStyle w:val="Odsekzoznamu"/>
              <w:spacing w:before="120" w:after="120" w:line="240" w:lineRule="auto"/>
              <w:ind w:left="85" w:right="85"/>
              <w:contextualSpacing w:val="0"/>
              <w:jc w:val="both"/>
              <w:rPr>
                <w:del w:id="209" w:author="Autor"/>
                <w:rFonts w:ascii="Arial" w:hAnsi="Arial" w:cs="Arial"/>
                <w:bCs/>
                <w:sz w:val="20"/>
                <w:szCs w:val="20"/>
              </w:rPr>
            </w:pPr>
            <w:del w:id="210" w:author="Autor">
              <w:r w:rsidRPr="000E017D" w:rsidDel="00D93223">
                <w:rPr>
                  <w:rFonts w:ascii="Arial" w:hAnsi="Arial" w:cs="Arial"/>
                  <w:bCs/>
                  <w:sz w:val="20"/>
                  <w:szCs w:val="20"/>
                </w:rPr>
                <w:delText>Žiadateľ je povinný kvantifikovať prostredníctvom povinných merateľných ukazovateľov, čo bude dosiahnuté realizáciou aktivít projektu. Zoznam povinných merateľných ukazovateľov, vrátane merateľných ukazovateľov relevantných k HP tvorí prílohu č. 3 výzvy.</w:delText>
              </w:r>
            </w:del>
          </w:p>
          <w:p w14:paraId="67FE3C88" w14:textId="6DBED62A" w:rsidR="00997F82" w:rsidDel="00D93223" w:rsidRDefault="00997F82" w:rsidP="009A65F5">
            <w:pPr>
              <w:pStyle w:val="Odsekzoznamu"/>
              <w:spacing w:before="240" w:after="120" w:line="240" w:lineRule="auto"/>
              <w:ind w:left="85" w:right="85"/>
              <w:contextualSpacing w:val="0"/>
              <w:jc w:val="both"/>
              <w:rPr>
                <w:del w:id="211" w:author="Autor"/>
                <w:rFonts w:ascii="Arial" w:hAnsi="Arial" w:cs="Arial"/>
                <w:b/>
                <w:bCs/>
                <w:sz w:val="20"/>
                <w:szCs w:val="20"/>
              </w:rPr>
            </w:pPr>
            <w:del w:id="212" w:author="Autor">
              <w:r w:rsidRPr="00971A5F" w:rsidDel="00D93223">
                <w:rPr>
                  <w:rFonts w:ascii="Arial" w:hAnsi="Arial" w:cs="Arial"/>
                  <w:b/>
                  <w:bCs/>
                  <w:sz w:val="20"/>
                  <w:szCs w:val="20"/>
                </w:rPr>
                <w:delText xml:space="preserve">Forma preukázania: </w:delText>
              </w:r>
            </w:del>
          </w:p>
          <w:p w14:paraId="1F650F6A" w14:textId="064D8EAC" w:rsidR="00997F82" w:rsidDel="00D93223" w:rsidRDefault="00997F82" w:rsidP="009A65F5">
            <w:pPr>
              <w:pStyle w:val="Odsekzoznamu"/>
              <w:spacing w:before="120" w:after="120" w:line="240" w:lineRule="auto"/>
              <w:ind w:left="85" w:right="85"/>
              <w:contextualSpacing w:val="0"/>
              <w:jc w:val="both"/>
              <w:rPr>
                <w:del w:id="213" w:author="Autor"/>
                <w:rFonts w:ascii="Arial" w:hAnsi="Arial" w:cs="Arial"/>
                <w:bCs/>
                <w:sz w:val="20"/>
                <w:szCs w:val="20"/>
              </w:rPr>
            </w:pPr>
            <w:del w:id="214" w:author="Autor">
              <w:r w:rsidDel="00D93223">
                <w:rPr>
                  <w:rFonts w:ascii="Arial" w:hAnsi="Arial" w:cs="Arial"/>
                  <w:bCs/>
                  <w:sz w:val="20"/>
                  <w:szCs w:val="20"/>
                </w:rPr>
                <w:delText>Informácie uvedené v žiadosti o príspevok.</w:delText>
              </w:r>
            </w:del>
          </w:p>
          <w:p w14:paraId="030D1F77" w14:textId="1E56EE69" w:rsidR="00997F82" w:rsidDel="00D93223" w:rsidRDefault="00997F82" w:rsidP="009A65F5">
            <w:pPr>
              <w:pStyle w:val="Odsekzoznamu"/>
              <w:spacing w:before="240" w:after="120" w:line="240" w:lineRule="auto"/>
              <w:ind w:left="85" w:right="85"/>
              <w:contextualSpacing w:val="0"/>
              <w:jc w:val="both"/>
              <w:rPr>
                <w:del w:id="215" w:author="Autor"/>
                <w:rFonts w:ascii="Arial" w:hAnsi="Arial" w:cs="Arial"/>
                <w:b/>
                <w:bCs/>
                <w:sz w:val="20"/>
                <w:szCs w:val="20"/>
              </w:rPr>
            </w:pPr>
            <w:del w:id="216" w:author="Autor">
              <w:r w:rsidDel="00D93223">
                <w:rPr>
                  <w:rFonts w:ascii="Arial" w:hAnsi="Arial" w:cs="Arial"/>
                  <w:b/>
                  <w:bCs/>
                  <w:sz w:val="20"/>
                  <w:szCs w:val="20"/>
                </w:rPr>
                <w:delText>Spôsob overenia</w:delText>
              </w:r>
              <w:r w:rsidRPr="003346B4" w:rsidDel="00D93223">
                <w:rPr>
                  <w:rFonts w:ascii="Arial" w:hAnsi="Arial" w:cs="Arial"/>
                  <w:b/>
                  <w:bCs/>
                  <w:sz w:val="20"/>
                  <w:szCs w:val="20"/>
                </w:rPr>
                <w:delText>:</w:delText>
              </w:r>
            </w:del>
          </w:p>
          <w:p w14:paraId="297CD66C" w14:textId="0C2ED5A0" w:rsidR="00997F82" w:rsidRPr="003346B4" w:rsidDel="00D93223" w:rsidRDefault="00997F82" w:rsidP="009A65F5">
            <w:pPr>
              <w:pStyle w:val="Odsekzoznamu"/>
              <w:spacing w:before="120" w:after="120" w:line="240" w:lineRule="auto"/>
              <w:ind w:left="85" w:right="85"/>
              <w:contextualSpacing w:val="0"/>
              <w:jc w:val="both"/>
              <w:rPr>
                <w:del w:id="217" w:author="Autor"/>
                <w:rFonts w:ascii="Arial" w:hAnsi="Arial" w:cs="Arial"/>
                <w:bCs/>
                <w:sz w:val="20"/>
                <w:szCs w:val="20"/>
              </w:rPr>
            </w:pPr>
            <w:del w:id="218" w:author="Autor">
              <w:r w:rsidRPr="003346B4" w:rsidDel="00D93223">
                <w:rPr>
                  <w:rFonts w:ascii="Arial" w:hAnsi="Arial" w:cs="Arial"/>
                  <w:bCs/>
                  <w:sz w:val="20"/>
                  <w:szCs w:val="20"/>
                </w:rPr>
                <w:delText>MAS overí splnenie podmienky na základe formulára ŽoPr</w:delText>
              </w:r>
              <w:r w:rsidDel="00D93223">
                <w:rPr>
                  <w:rFonts w:ascii="Arial" w:hAnsi="Arial" w:cs="Arial"/>
                  <w:bCs/>
                  <w:sz w:val="20"/>
                  <w:szCs w:val="20"/>
                </w:rPr>
                <w:delText>.</w:delText>
              </w:r>
            </w:del>
          </w:p>
        </w:tc>
      </w:tr>
      <w:tr w:rsidR="00997F82" w:rsidRPr="00507076" w:rsidDel="00D93223" w14:paraId="6204E36D" w14:textId="7354B313" w:rsidTr="00687273">
        <w:trPr>
          <w:del w:id="219" w:author="Autor"/>
        </w:trPr>
        <w:tc>
          <w:tcPr>
            <w:tcW w:w="9776" w:type="dxa"/>
            <w:shd w:val="clear" w:color="auto" w:fill="F2F2F2" w:themeFill="background1" w:themeFillShade="F2"/>
          </w:tcPr>
          <w:p w14:paraId="29955C5B" w14:textId="64643511" w:rsidR="00997F82" w:rsidRPr="006D71F3" w:rsidDel="00D93223" w:rsidRDefault="00997F82" w:rsidP="00556E68">
            <w:pPr>
              <w:pStyle w:val="Odsekzoznamu"/>
              <w:keepNext/>
              <w:widowControl w:val="0"/>
              <w:numPr>
                <w:ilvl w:val="0"/>
                <w:numId w:val="6"/>
              </w:numPr>
              <w:spacing w:before="120" w:after="120" w:line="240" w:lineRule="auto"/>
              <w:ind w:left="504" w:right="85" w:hanging="357"/>
              <w:contextualSpacing w:val="0"/>
              <w:rPr>
                <w:del w:id="220" w:author="Autor"/>
                <w:rFonts w:ascii="Arial" w:hAnsi="Arial" w:cs="Arial"/>
                <w:b/>
                <w:sz w:val="20"/>
                <w:szCs w:val="20"/>
              </w:rPr>
            </w:pPr>
            <w:del w:id="221" w:author="Autor">
              <w:r w:rsidDel="00D93223">
                <w:rPr>
                  <w:rFonts w:ascii="Arial" w:hAnsi="Arial" w:cs="Arial"/>
                  <w:b/>
                  <w:sz w:val="20"/>
                  <w:szCs w:val="20"/>
                </w:rPr>
                <w:delText>S</w:delText>
              </w:r>
              <w:r w:rsidRPr="00D82944" w:rsidDel="00D93223">
                <w:rPr>
                  <w:rFonts w:ascii="Arial" w:hAnsi="Arial" w:cs="Arial"/>
                  <w:b/>
                  <w:sz w:val="20"/>
                  <w:szCs w:val="20"/>
                </w:rPr>
                <w:delText>úlad s požiadavkami v oblasti dopadu projekt</w:delText>
              </w:r>
              <w:r w:rsidDel="00D93223">
                <w:rPr>
                  <w:rFonts w:ascii="Arial" w:hAnsi="Arial" w:cs="Arial"/>
                  <w:b/>
                  <w:sz w:val="20"/>
                  <w:szCs w:val="20"/>
                </w:rPr>
                <w:delText>u</w:delText>
              </w:r>
              <w:r w:rsidRPr="00D82944" w:rsidDel="00D93223">
                <w:rPr>
                  <w:rFonts w:ascii="Arial" w:hAnsi="Arial" w:cs="Arial"/>
                  <w:b/>
                  <w:sz w:val="20"/>
                  <w:szCs w:val="20"/>
                </w:rPr>
                <w:delText xml:space="preserve"> na územia sústavy NATURA 2000</w:delText>
              </w:r>
            </w:del>
          </w:p>
        </w:tc>
      </w:tr>
      <w:tr w:rsidR="00997F82" w:rsidRPr="006A79F0" w:rsidDel="00D93223" w14:paraId="49BDF2E3" w14:textId="763774C7" w:rsidTr="00687273">
        <w:trPr>
          <w:del w:id="222" w:author="Autor"/>
        </w:trPr>
        <w:tc>
          <w:tcPr>
            <w:tcW w:w="9776" w:type="dxa"/>
            <w:tcBorders>
              <w:bottom w:val="single" w:sz="4" w:space="0" w:color="auto"/>
            </w:tcBorders>
            <w:shd w:val="clear" w:color="auto" w:fill="auto"/>
          </w:tcPr>
          <w:p w14:paraId="7095BAAA" w14:textId="249CEF32" w:rsidR="00997F82" w:rsidDel="00D93223" w:rsidRDefault="00997F82" w:rsidP="00556E68">
            <w:pPr>
              <w:pStyle w:val="Odsekzoznamu"/>
              <w:widowControl w:val="0"/>
              <w:spacing w:before="120" w:after="120" w:line="240" w:lineRule="auto"/>
              <w:ind w:left="85" w:right="85"/>
              <w:contextualSpacing w:val="0"/>
              <w:jc w:val="both"/>
              <w:rPr>
                <w:del w:id="223" w:author="Autor"/>
                <w:rFonts w:ascii="Arial" w:hAnsi="Arial" w:cs="Arial"/>
                <w:b/>
                <w:bCs/>
                <w:sz w:val="20"/>
                <w:szCs w:val="20"/>
              </w:rPr>
            </w:pPr>
            <w:del w:id="224" w:author="Autor">
              <w:r w:rsidRPr="00971A5F" w:rsidDel="00D93223">
                <w:rPr>
                  <w:rFonts w:ascii="Arial" w:hAnsi="Arial" w:cs="Arial"/>
                  <w:b/>
                  <w:bCs/>
                  <w:sz w:val="20"/>
                  <w:szCs w:val="20"/>
                </w:rPr>
                <w:delText>Opis podmienky</w:delText>
              </w:r>
              <w:r w:rsidDel="00D93223">
                <w:rPr>
                  <w:rFonts w:ascii="Arial" w:hAnsi="Arial" w:cs="Arial"/>
                  <w:b/>
                  <w:bCs/>
                  <w:sz w:val="20"/>
                  <w:szCs w:val="20"/>
                </w:rPr>
                <w:delText xml:space="preserve">: </w:delText>
              </w:r>
            </w:del>
          </w:p>
          <w:p w14:paraId="3B270571" w14:textId="02C78D69" w:rsidR="00997F82" w:rsidDel="00D93223" w:rsidRDefault="00997F82" w:rsidP="009A65F5">
            <w:pPr>
              <w:pStyle w:val="Odsekzoznamu"/>
              <w:spacing w:before="120" w:after="120" w:line="240" w:lineRule="auto"/>
              <w:ind w:left="85" w:right="85"/>
              <w:contextualSpacing w:val="0"/>
              <w:jc w:val="both"/>
              <w:rPr>
                <w:del w:id="225" w:author="Autor"/>
                <w:rFonts w:ascii="Arial" w:hAnsi="Arial" w:cs="Arial"/>
                <w:bCs/>
                <w:sz w:val="20"/>
                <w:szCs w:val="20"/>
              </w:rPr>
            </w:pPr>
            <w:del w:id="226" w:author="Autor">
              <w:r w:rsidRPr="00A80F34" w:rsidDel="00D93223">
                <w:rPr>
                  <w:rFonts w:ascii="Arial" w:hAnsi="Arial" w:cs="Arial"/>
                  <w:bCs/>
                  <w:sz w:val="20"/>
                  <w:szCs w:val="20"/>
                </w:rPr>
                <w:delText>Projekt, ktorý je predmetom Ž</w:delText>
              </w:r>
              <w:r w:rsidDel="00D93223">
                <w:rPr>
                  <w:rFonts w:ascii="Arial" w:hAnsi="Arial" w:cs="Arial"/>
                  <w:bCs/>
                  <w:sz w:val="20"/>
                  <w:szCs w:val="20"/>
                </w:rPr>
                <w:delText>o</w:delText>
              </w:r>
              <w:r w:rsidRPr="00A80F34" w:rsidDel="00D93223">
                <w:rPr>
                  <w:rFonts w:ascii="Arial" w:hAnsi="Arial" w:cs="Arial"/>
                  <w:bCs/>
                  <w:sz w:val="20"/>
                  <w:szCs w:val="20"/>
                </w:rPr>
                <w:delText>P</w:delText>
              </w:r>
              <w:r w:rsidDel="00D93223">
                <w:rPr>
                  <w:rFonts w:ascii="Arial" w:hAnsi="Arial" w:cs="Arial"/>
                  <w:bCs/>
                  <w:sz w:val="20"/>
                  <w:szCs w:val="20"/>
                </w:rPr>
                <w:delText>r</w:delText>
              </w:r>
              <w:r w:rsidRPr="00A80F34" w:rsidDel="00D93223">
                <w:rPr>
                  <w:rFonts w:ascii="Arial" w:hAnsi="Arial" w:cs="Arial"/>
                  <w:bCs/>
                  <w:sz w:val="20"/>
                  <w:szCs w:val="20"/>
                </w:rPr>
                <w:delText>, nesmie mať významný nepriaznivý vplyv na</w:delText>
              </w:r>
              <w:r w:rsidDel="00D93223">
                <w:rPr>
                  <w:rFonts w:ascii="Arial" w:hAnsi="Arial" w:cs="Arial"/>
                  <w:bCs/>
                  <w:sz w:val="20"/>
                  <w:szCs w:val="20"/>
                </w:rPr>
                <w:delText xml:space="preserve"> </w:delText>
              </w:r>
              <w:r w:rsidRPr="00A80F34" w:rsidDel="00D93223">
                <w:rPr>
                  <w:rFonts w:ascii="Arial" w:hAnsi="Arial" w:cs="Arial"/>
                  <w:bCs/>
                  <w:sz w:val="20"/>
                  <w:szCs w:val="20"/>
                </w:rPr>
                <w:delText>územia sústavy NATURA 2000.</w:delText>
              </w:r>
            </w:del>
          </w:p>
          <w:p w14:paraId="6308994A" w14:textId="60B41934" w:rsidR="00997F82" w:rsidDel="00D93223" w:rsidRDefault="00997F82" w:rsidP="009A65F5">
            <w:pPr>
              <w:pStyle w:val="Odsekzoznamu"/>
              <w:spacing w:before="240" w:after="120" w:line="240" w:lineRule="auto"/>
              <w:ind w:left="85" w:right="85"/>
              <w:contextualSpacing w:val="0"/>
              <w:jc w:val="both"/>
              <w:rPr>
                <w:del w:id="227" w:author="Autor"/>
                <w:rFonts w:ascii="Arial" w:hAnsi="Arial" w:cs="Arial"/>
                <w:b/>
                <w:bCs/>
                <w:sz w:val="20"/>
                <w:szCs w:val="20"/>
              </w:rPr>
            </w:pPr>
            <w:del w:id="228" w:author="Autor">
              <w:r w:rsidRPr="00971A5F" w:rsidDel="00D93223">
                <w:rPr>
                  <w:rFonts w:ascii="Arial" w:hAnsi="Arial" w:cs="Arial"/>
                  <w:b/>
                  <w:bCs/>
                  <w:sz w:val="20"/>
                  <w:szCs w:val="20"/>
                </w:rPr>
                <w:delText xml:space="preserve">Forma preukázania: </w:delText>
              </w:r>
            </w:del>
          </w:p>
          <w:p w14:paraId="5BED9288" w14:textId="36625F5D" w:rsidR="00997F82" w:rsidDel="00D93223" w:rsidRDefault="00997F82" w:rsidP="009A65F5">
            <w:pPr>
              <w:pStyle w:val="Odsekzoznamu"/>
              <w:spacing w:before="120" w:after="120" w:line="240" w:lineRule="auto"/>
              <w:ind w:left="85" w:right="85"/>
              <w:contextualSpacing w:val="0"/>
              <w:jc w:val="both"/>
              <w:rPr>
                <w:del w:id="229" w:author="Autor"/>
                <w:rFonts w:ascii="Arial" w:hAnsi="Arial" w:cs="Arial"/>
                <w:bCs/>
                <w:sz w:val="20"/>
                <w:szCs w:val="20"/>
              </w:rPr>
            </w:pPr>
            <w:del w:id="230" w:author="Autor">
              <w:r w:rsidRPr="00A80F34" w:rsidDel="00D93223">
                <w:rPr>
                  <w:rFonts w:ascii="Arial" w:hAnsi="Arial" w:cs="Arial"/>
                  <w:bCs/>
                  <w:sz w:val="20"/>
                  <w:szCs w:val="20"/>
                </w:rPr>
                <w:delText xml:space="preserve">Osobitná príloha ŽoPr - Doklady preukazujúce </w:delText>
              </w:r>
              <w:r w:rsidDel="00D93223">
                <w:rPr>
                  <w:rFonts w:ascii="Arial" w:hAnsi="Arial" w:cs="Arial"/>
                  <w:bCs/>
                  <w:sz w:val="20"/>
                  <w:szCs w:val="20"/>
                </w:rPr>
                <w:delText>plnenie požiadaviek v oblasti dopadu projektu na územia sústavy Natura 2000.</w:delText>
              </w:r>
            </w:del>
          </w:p>
          <w:p w14:paraId="441B65C4" w14:textId="67BED7CC" w:rsidR="00997F82" w:rsidDel="00D93223" w:rsidRDefault="00997F82" w:rsidP="00556E68">
            <w:pPr>
              <w:pStyle w:val="Odsekzoznamu"/>
              <w:keepNext/>
              <w:widowControl w:val="0"/>
              <w:spacing w:before="240" w:after="120" w:line="240" w:lineRule="auto"/>
              <w:ind w:left="85" w:right="85"/>
              <w:contextualSpacing w:val="0"/>
              <w:jc w:val="both"/>
              <w:rPr>
                <w:del w:id="231" w:author="Autor"/>
                <w:rFonts w:ascii="Arial" w:hAnsi="Arial" w:cs="Arial"/>
                <w:b/>
                <w:bCs/>
                <w:sz w:val="20"/>
                <w:szCs w:val="20"/>
              </w:rPr>
            </w:pPr>
            <w:del w:id="232" w:author="Autor">
              <w:r w:rsidDel="00D93223">
                <w:rPr>
                  <w:rFonts w:ascii="Arial" w:hAnsi="Arial" w:cs="Arial"/>
                  <w:b/>
                  <w:bCs/>
                  <w:sz w:val="20"/>
                  <w:szCs w:val="20"/>
                </w:rPr>
                <w:delText>Spôsob overenia</w:delText>
              </w:r>
              <w:r w:rsidRPr="003346B4" w:rsidDel="00D93223">
                <w:rPr>
                  <w:rFonts w:ascii="Arial" w:hAnsi="Arial" w:cs="Arial"/>
                  <w:b/>
                  <w:bCs/>
                  <w:sz w:val="20"/>
                  <w:szCs w:val="20"/>
                </w:rPr>
                <w:delText>:</w:delText>
              </w:r>
            </w:del>
          </w:p>
          <w:p w14:paraId="6A1BDB6E" w14:textId="7B9AA1A0" w:rsidR="00997F82" w:rsidRPr="00971A5F" w:rsidDel="00D93223" w:rsidRDefault="00997F82" w:rsidP="009A65F5">
            <w:pPr>
              <w:pStyle w:val="Odsekzoznamu"/>
              <w:spacing w:before="120" w:after="120" w:line="240" w:lineRule="auto"/>
              <w:ind w:left="85" w:right="85"/>
              <w:contextualSpacing w:val="0"/>
              <w:jc w:val="both"/>
              <w:rPr>
                <w:del w:id="233" w:author="Autor"/>
                <w:rFonts w:ascii="Arial" w:hAnsi="Arial" w:cs="Arial"/>
                <w:b/>
                <w:bCs/>
                <w:sz w:val="20"/>
                <w:szCs w:val="20"/>
              </w:rPr>
            </w:pPr>
            <w:del w:id="234" w:author="Autor">
              <w:r w:rsidRPr="00272D20" w:rsidDel="00D93223">
                <w:rPr>
                  <w:rFonts w:ascii="Arial" w:hAnsi="Arial" w:cs="Arial"/>
                  <w:bCs/>
                  <w:sz w:val="20"/>
                  <w:szCs w:val="20"/>
                </w:rPr>
                <w:delText>MAS overí splnenie podmienky na základe na základe predložených dokladov</w:delText>
              </w:r>
              <w:r w:rsidRPr="00C22AE4" w:rsidDel="00D93223">
                <w:rPr>
                  <w:rFonts w:ascii="Arial" w:hAnsi="Arial" w:cs="Arial"/>
                  <w:bCs/>
                  <w:sz w:val="20"/>
                  <w:szCs w:val="20"/>
                </w:rPr>
                <w:delText>.</w:delText>
              </w:r>
            </w:del>
          </w:p>
        </w:tc>
      </w:tr>
      <w:tr w:rsidR="00997F82" w:rsidRPr="00507076" w:rsidDel="00D93223" w14:paraId="1F814E47" w14:textId="65C76285" w:rsidTr="00687273">
        <w:trPr>
          <w:del w:id="235" w:author="Autor"/>
        </w:trPr>
        <w:tc>
          <w:tcPr>
            <w:tcW w:w="9776" w:type="dxa"/>
            <w:shd w:val="clear" w:color="auto" w:fill="F2F2F2" w:themeFill="background1" w:themeFillShade="F2"/>
          </w:tcPr>
          <w:p w14:paraId="171BC5D6" w14:textId="7955A5D2" w:rsidR="00997F82" w:rsidRPr="006D71F3" w:rsidDel="00D93223" w:rsidRDefault="00997F82" w:rsidP="00997F82">
            <w:pPr>
              <w:pStyle w:val="Odsekzoznamu"/>
              <w:keepNext/>
              <w:numPr>
                <w:ilvl w:val="0"/>
                <w:numId w:val="6"/>
              </w:numPr>
              <w:spacing w:before="120" w:after="120" w:line="240" w:lineRule="auto"/>
              <w:ind w:left="504" w:right="85" w:hanging="357"/>
              <w:contextualSpacing w:val="0"/>
              <w:rPr>
                <w:del w:id="236" w:author="Autor"/>
                <w:rFonts w:ascii="Arial" w:hAnsi="Arial" w:cs="Arial"/>
                <w:b/>
                <w:sz w:val="20"/>
                <w:szCs w:val="20"/>
              </w:rPr>
            </w:pPr>
            <w:del w:id="237" w:author="Autor">
              <w:r w:rsidDel="00D93223">
                <w:rPr>
                  <w:rFonts w:ascii="Arial" w:hAnsi="Arial" w:cs="Arial"/>
                  <w:b/>
                  <w:sz w:val="20"/>
                  <w:szCs w:val="20"/>
                </w:rPr>
                <w:delText>S</w:delText>
              </w:r>
              <w:r w:rsidRPr="00D82944" w:rsidDel="00D93223">
                <w:rPr>
                  <w:rFonts w:ascii="Arial" w:hAnsi="Arial" w:cs="Arial"/>
                  <w:b/>
                  <w:sz w:val="20"/>
                  <w:szCs w:val="20"/>
                </w:rPr>
                <w:delText>úlad s požiadavkami v oblasti posudzovania vplyvov na životné prostredie</w:delText>
              </w:r>
            </w:del>
          </w:p>
        </w:tc>
      </w:tr>
      <w:tr w:rsidR="00997F82" w:rsidRPr="006A79F0" w:rsidDel="00D93223" w14:paraId="58A9EE26" w14:textId="65119D32" w:rsidTr="00687273">
        <w:trPr>
          <w:del w:id="238" w:author="Autor"/>
        </w:trPr>
        <w:tc>
          <w:tcPr>
            <w:tcW w:w="9776" w:type="dxa"/>
            <w:shd w:val="clear" w:color="auto" w:fill="auto"/>
          </w:tcPr>
          <w:p w14:paraId="3EA4C1B9" w14:textId="222A6BFD" w:rsidR="00997F82" w:rsidDel="00D93223" w:rsidRDefault="00997F82" w:rsidP="009A65F5">
            <w:pPr>
              <w:pStyle w:val="Odsekzoznamu"/>
              <w:widowControl w:val="0"/>
              <w:spacing w:before="120" w:after="120" w:line="240" w:lineRule="auto"/>
              <w:ind w:left="85" w:right="85"/>
              <w:contextualSpacing w:val="0"/>
              <w:jc w:val="both"/>
              <w:rPr>
                <w:del w:id="239" w:author="Autor"/>
                <w:rFonts w:ascii="Arial" w:hAnsi="Arial" w:cs="Arial"/>
                <w:b/>
                <w:bCs/>
                <w:sz w:val="20"/>
                <w:szCs w:val="20"/>
              </w:rPr>
            </w:pPr>
            <w:del w:id="240" w:author="Autor">
              <w:r w:rsidRPr="00971A5F" w:rsidDel="00D93223">
                <w:rPr>
                  <w:rFonts w:ascii="Arial" w:hAnsi="Arial" w:cs="Arial"/>
                  <w:b/>
                  <w:bCs/>
                  <w:sz w:val="20"/>
                  <w:szCs w:val="20"/>
                </w:rPr>
                <w:delText>Opis podmienky</w:delText>
              </w:r>
              <w:r w:rsidDel="00D93223">
                <w:rPr>
                  <w:rFonts w:ascii="Arial" w:hAnsi="Arial" w:cs="Arial"/>
                  <w:b/>
                  <w:bCs/>
                  <w:sz w:val="20"/>
                  <w:szCs w:val="20"/>
                </w:rPr>
                <w:delText xml:space="preserve">: </w:delText>
              </w:r>
            </w:del>
          </w:p>
          <w:p w14:paraId="51A8BE6E" w14:textId="4F24AA06" w:rsidR="00997F82" w:rsidDel="00D93223" w:rsidRDefault="00997F82" w:rsidP="009A65F5">
            <w:pPr>
              <w:pStyle w:val="Odsekzoznamu"/>
              <w:widowControl w:val="0"/>
              <w:spacing w:before="120" w:after="120" w:line="240" w:lineRule="auto"/>
              <w:ind w:left="85" w:right="85"/>
              <w:contextualSpacing w:val="0"/>
              <w:jc w:val="both"/>
              <w:rPr>
                <w:del w:id="241" w:author="Autor"/>
                <w:rFonts w:ascii="Arial" w:hAnsi="Arial" w:cs="Arial"/>
                <w:bCs/>
                <w:sz w:val="20"/>
                <w:szCs w:val="20"/>
              </w:rPr>
            </w:pPr>
            <w:del w:id="242" w:author="Autor">
              <w:r w:rsidRPr="006C0FE7" w:rsidDel="00D93223">
                <w:rPr>
                  <w:rFonts w:ascii="Arial" w:hAnsi="Arial" w:cs="Arial"/>
                  <w:bCs/>
                  <w:sz w:val="20"/>
                  <w:szCs w:val="20"/>
                </w:rPr>
                <w:delText xml:space="preserve">Projekt, ktorý je predmetom </w:delText>
              </w:r>
              <w:r w:rsidDel="00D93223">
                <w:rPr>
                  <w:rFonts w:ascii="Arial" w:hAnsi="Arial" w:cs="Arial"/>
                  <w:bCs/>
                  <w:sz w:val="20"/>
                  <w:szCs w:val="20"/>
                </w:rPr>
                <w:delText>ŽoPr</w:delText>
              </w:r>
              <w:r w:rsidRPr="006C0FE7" w:rsidDel="00D93223">
                <w:rPr>
                  <w:rFonts w:ascii="Arial" w:hAnsi="Arial" w:cs="Arial"/>
                  <w:bCs/>
                  <w:sz w:val="20"/>
                  <w:szCs w:val="20"/>
                </w:rPr>
                <w:delText>, musí byť v súlade s požiadavkami v oblasti posudzovania vplyvov navrhovanej</w:delText>
              </w:r>
              <w:r w:rsidDel="00D93223">
                <w:rPr>
                  <w:rFonts w:ascii="Arial" w:hAnsi="Arial" w:cs="Arial"/>
                  <w:bCs/>
                  <w:sz w:val="20"/>
                  <w:szCs w:val="20"/>
                </w:rPr>
                <w:delText xml:space="preserve"> </w:delText>
              </w:r>
              <w:r w:rsidRPr="006C0FE7" w:rsidDel="00D93223">
                <w:rPr>
                  <w:rFonts w:ascii="Arial" w:hAnsi="Arial" w:cs="Arial"/>
                  <w:bCs/>
                  <w:sz w:val="20"/>
                  <w:szCs w:val="20"/>
                </w:rPr>
                <w:delText xml:space="preserve">činnosti na životné prostredie </w:delText>
              </w:r>
              <w:r w:rsidDel="00D93223">
                <w:rPr>
                  <w:rFonts w:ascii="Arial" w:hAnsi="Arial" w:cs="Arial"/>
                  <w:bCs/>
                  <w:sz w:val="20"/>
                  <w:szCs w:val="20"/>
                </w:rPr>
                <w:delText>podľa</w:delText>
              </w:r>
              <w:r w:rsidRPr="006C0FE7" w:rsidDel="00D93223">
                <w:rPr>
                  <w:rFonts w:ascii="Arial" w:hAnsi="Arial" w:cs="Arial"/>
                  <w:bCs/>
                  <w:sz w:val="20"/>
                  <w:szCs w:val="20"/>
                </w:rPr>
                <w:delText xml:space="preserve"> zákon</w:delText>
              </w:r>
              <w:r w:rsidDel="00D93223">
                <w:rPr>
                  <w:rFonts w:ascii="Arial" w:hAnsi="Arial" w:cs="Arial"/>
                  <w:bCs/>
                  <w:sz w:val="20"/>
                  <w:szCs w:val="20"/>
                </w:rPr>
                <w:delText>a</w:delText>
              </w:r>
              <w:r w:rsidRPr="006C0FE7" w:rsidDel="00D93223">
                <w:rPr>
                  <w:rFonts w:ascii="Arial" w:hAnsi="Arial" w:cs="Arial"/>
                  <w:bCs/>
                  <w:sz w:val="20"/>
                  <w:szCs w:val="20"/>
                </w:rPr>
                <w:delText xml:space="preserve"> </w:delText>
              </w:r>
              <w:r w:rsidRPr="00A80F34" w:rsidDel="00D93223">
                <w:rPr>
                  <w:rFonts w:ascii="Arial" w:hAnsi="Arial" w:cs="Arial"/>
                  <w:bCs/>
                  <w:sz w:val="20"/>
                  <w:szCs w:val="20"/>
                </w:rPr>
                <w:delText>č. 24/2006 Z. z. o posudzovaní vplyvov na životné prostredie a o zmene a doplnení niektorých zákonov v znení neskorších predpisov</w:delText>
              </w:r>
              <w:r w:rsidDel="00D93223">
                <w:rPr>
                  <w:rFonts w:ascii="Arial" w:hAnsi="Arial" w:cs="Arial"/>
                  <w:bCs/>
                  <w:sz w:val="20"/>
                  <w:szCs w:val="20"/>
                </w:rPr>
                <w:delText xml:space="preserve"> (ďalej len „zákon o posudzovaní vplyvov“)</w:delText>
              </w:r>
              <w:r w:rsidRPr="006C0FE7" w:rsidDel="00D93223">
                <w:rPr>
                  <w:rFonts w:ascii="Arial" w:hAnsi="Arial" w:cs="Arial"/>
                  <w:bCs/>
                  <w:sz w:val="20"/>
                  <w:szCs w:val="20"/>
                </w:rPr>
                <w:delText>.</w:delText>
              </w:r>
              <w:r w:rsidDel="00D93223">
                <w:rPr>
                  <w:rFonts w:ascii="Arial" w:hAnsi="Arial" w:cs="Arial"/>
                  <w:bCs/>
                  <w:sz w:val="20"/>
                  <w:szCs w:val="20"/>
                </w:rPr>
                <w:delText xml:space="preserve"> </w:delText>
              </w:r>
              <w:r w:rsidRPr="006C0FE7" w:rsidDel="00D93223">
                <w:rPr>
                  <w:rFonts w:ascii="Arial" w:hAnsi="Arial" w:cs="Arial"/>
                  <w:bCs/>
                  <w:sz w:val="20"/>
                  <w:szCs w:val="20"/>
                </w:rPr>
                <w:delText>V prípade, ak v rámci navrhovanej činnosti došlo k zmene, zmena navrhovane</w:delText>
              </w:r>
              <w:r w:rsidDel="00D93223">
                <w:rPr>
                  <w:rFonts w:ascii="Arial" w:hAnsi="Arial" w:cs="Arial"/>
                  <w:bCs/>
                  <w:sz w:val="20"/>
                  <w:szCs w:val="20"/>
                </w:rPr>
                <w:delText xml:space="preserve">j </w:delText>
              </w:r>
              <w:r w:rsidRPr="006C0FE7" w:rsidDel="00D93223">
                <w:rPr>
                  <w:rFonts w:ascii="Arial" w:hAnsi="Arial" w:cs="Arial"/>
                  <w:bCs/>
                  <w:sz w:val="20"/>
                  <w:szCs w:val="20"/>
                </w:rPr>
                <w:delText>činnosti musí byť rovnako v súlade s požiadavkami v oblasti posudzovania vplyvu</w:delText>
              </w:r>
              <w:r w:rsidDel="00D93223">
                <w:rPr>
                  <w:rFonts w:ascii="Arial" w:hAnsi="Arial" w:cs="Arial"/>
                  <w:bCs/>
                  <w:sz w:val="20"/>
                  <w:szCs w:val="20"/>
                </w:rPr>
                <w:delText xml:space="preserve"> </w:delText>
              </w:r>
              <w:r w:rsidRPr="006C0FE7" w:rsidDel="00D93223">
                <w:rPr>
                  <w:rFonts w:ascii="Arial" w:hAnsi="Arial" w:cs="Arial"/>
                  <w:bCs/>
                  <w:sz w:val="20"/>
                  <w:szCs w:val="20"/>
                </w:rPr>
                <w:delText>navrhovanej činnosti na životné prostredie v súlade so zákonom o</w:delText>
              </w:r>
              <w:r w:rsidDel="00D93223">
                <w:rPr>
                  <w:rFonts w:ascii="Arial" w:hAnsi="Arial" w:cs="Arial"/>
                  <w:bCs/>
                  <w:sz w:val="20"/>
                  <w:szCs w:val="20"/>
                </w:rPr>
                <w:delText> </w:delText>
              </w:r>
              <w:r w:rsidRPr="006C0FE7" w:rsidDel="00D93223">
                <w:rPr>
                  <w:rFonts w:ascii="Arial" w:hAnsi="Arial" w:cs="Arial"/>
                  <w:bCs/>
                  <w:sz w:val="20"/>
                  <w:szCs w:val="20"/>
                </w:rPr>
                <w:delText>posudzovaní</w:delText>
              </w:r>
              <w:r w:rsidDel="00D93223">
                <w:rPr>
                  <w:rFonts w:ascii="Arial" w:hAnsi="Arial" w:cs="Arial"/>
                  <w:bCs/>
                  <w:sz w:val="20"/>
                  <w:szCs w:val="20"/>
                </w:rPr>
                <w:delText xml:space="preserve"> </w:delText>
              </w:r>
              <w:r w:rsidRPr="006C0FE7" w:rsidDel="00D93223">
                <w:rPr>
                  <w:rFonts w:ascii="Arial" w:hAnsi="Arial" w:cs="Arial"/>
                  <w:bCs/>
                  <w:sz w:val="20"/>
                  <w:szCs w:val="20"/>
                </w:rPr>
                <w:delText>vplyvov.</w:delText>
              </w:r>
              <w:r w:rsidDel="00D93223">
                <w:rPr>
                  <w:rFonts w:ascii="Arial" w:hAnsi="Arial" w:cs="Arial"/>
                  <w:bCs/>
                  <w:sz w:val="20"/>
                  <w:szCs w:val="20"/>
                </w:rPr>
                <w:delText xml:space="preserve"> </w:delText>
              </w:r>
              <w:r w:rsidRPr="006C0FE7" w:rsidDel="00D93223">
                <w:rPr>
                  <w:rFonts w:ascii="Arial" w:hAnsi="Arial" w:cs="Arial"/>
                  <w:bCs/>
                  <w:sz w:val="20"/>
                  <w:szCs w:val="20"/>
                </w:rPr>
                <w:delText>Závery, uvedené v záverečnom stanovisku z</w:delText>
              </w:r>
              <w:r w:rsidDel="00D93223">
                <w:rPr>
                  <w:rFonts w:ascii="Arial" w:hAnsi="Arial" w:cs="Arial"/>
                  <w:bCs/>
                  <w:sz w:val="20"/>
                  <w:szCs w:val="20"/>
                </w:rPr>
                <w:delText> </w:delText>
              </w:r>
              <w:r w:rsidRPr="006C0FE7" w:rsidDel="00D93223">
                <w:rPr>
                  <w:rFonts w:ascii="Arial" w:hAnsi="Arial" w:cs="Arial"/>
                  <w:bCs/>
                  <w:sz w:val="20"/>
                  <w:szCs w:val="20"/>
                </w:rPr>
                <w:delText>posudzovania vplyvov na životné</w:delText>
              </w:r>
              <w:r w:rsidDel="00D93223">
                <w:rPr>
                  <w:rFonts w:ascii="Arial" w:hAnsi="Arial" w:cs="Arial"/>
                  <w:bCs/>
                  <w:sz w:val="20"/>
                  <w:szCs w:val="20"/>
                </w:rPr>
                <w:delText xml:space="preserve"> </w:delText>
              </w:r>
              <w:r w:rsidRPr="006C0FE7" w:rsidDel="00D93223">
                <w:rPr>
                  <w:rFonts w:ascii="Arial" w:hAnsi="Arial" w:cs="Arial"/>
                  <w:bCs/>
                  <w:sz w:val="20"/>
                  <w:szCs w:val="20"/>
                </w:rPr>
                <w:delText>prostredie (ak navrhovaná činnosť alebo jej zmena podlieha povinnému hodnoteniu</w:delText>
              </w:r>
              <w:r w:rsidDel="00D93223">
                <w:rPr>
                  <w:rFonts w:ascii="Arial" w:hAnsi="Arial" w:cs="Arial"/>
                  <w:bCs/>
                  <w:sz w:val="20"/>
                  <w:szCs w:val="20"/>
                </w:rPr>
                <w:delText xml:space="preserve"> </w:delText>
              </w:r>
              <w:r w:rsidRPr="006C0FE7" w:rsidDel="00D93223">
                <w:rPr>
                  <w:rFonts w:ascii="Arial" w:hAnsi="Arial" w:cs="Arial"/>
                  <w:bCs/>
                  <w:sz w:val="20"/>
                  <w:szCs w:val="20"/>
                </w:rPr>
                <w:delText>alebo z rozhodnutia zo zisťovacieho konania vyplynulo, že sa navrhovaná činnosť</w:delText>
              </w:r>
              <w:r w:rsidDel="00D93223">
                <w:rPr>
                  <w:rFonts w:ascii="Arial" w:hAnsi="Arial" w:cs="Arial"/>
                  <w:bCs/>
                  <w:sz w:val="20"/>
                  <w:szCs w:val="20"/>
                </w:rPr>
                <w:delText xml:space="preserve"> </w:delText>
              </w:r>
              <w:r w:rsidRPr="006C0FE7" w:rsidDel="00D93223">
                <w:rPr>
                  <w:rFonts w:ascii="Arial" w:hAnsi="Arial" w:cs="Arial"/>
                  <w:bCs/>
                  <w:sz w:val="20"/>
                  <w:szCs w:val="20"/>
                </w:rPr>
                <w:delText>alebo jej zmena bude ďalej posudzovať podľa zákona o</w:delText>
              </w:r>
              <w:r w:rsidDel="00D93223">
                <w:rPr>
                  <w:rFonts w:ascii="Arial" w:hAnsi="Arial" w:cs="Arial"/>
                  <w:bCs/>
                  <w:sz w:val="20"/>
                  <w:szCs w:val="20"/>
                </w:rPr>
                <w:delText> </w:delText>
              </w:r>
              <w:r w:rsidRPr="006C0FE7" w:rsidDel="00D93223">
                <w:rPr>
                  <w:rFonts w:ascii="Arial" w:hAnsi="Arial" w:cs="Arial"/>
                  <w:bCs/>
                  <w:sz w:val="20"/>
                  <w:szCs w:val="20"/>
                </w:rPr>
                <w:delText>posudzovaní vplyvov),</w:delText>
              </w:r>
              <w:r w:rsidDel="00D93223">
                <w:rPr>
                  <w:rFonts w:ascii="Arial" w:hAnsi="Arial" w:cs="Arial"/>
                  <w:bCs/>
                  <w:sz w:val="20"/>
                  <w:szCs w:val="20"/>
                </w:rPr>
                <w:delText xml:space="preserve"> </w:delText>
              </w:r>
              <w:r w:rsidRPr="006C0FE7" w:rsidDel="00D93223">
                <w:rPr>
                  <w:rFonts w:ascii="Arial" w:hAnsi="Arial" w:cs="Arial"/>
                  <w:bCs/>
                  <w:sz w:val="20"/>
                  <w:szCs w:val="20"/>
                </w:rPr>
                <w:delText>musia byť zohľadnené v povolení na realizáciu projektu, resp. v zmene takéhoto</w:delText>
              </w:r>
              <w:r w:rsidDel="00D93223">
                <w:rPr>
                  <w:rFonts w:ascii="Arial" w:hAnsi="Arial" w:cs="Arial"/>
                  <w:bCs/>
                  <w:sz w:val="20"/>
                  <w:szCs w:val="20"/>
                </w:rPr>
                <w:delText xml:space="preserve"> </w:delText>
              </w:r>
              <w:r w:rsidRPr="006C0FE7" w:rsidDel="00D93223">
                <w:rPr>
                  <w:rFonts w:ascii="Arial" w:hAnsi="Arial" w:cs="Arial"/>
                  <w:bCs/>
                  <w:sz w:val="20"/>
                  <w:szCs w:val="20"/>
                </w:rPr>
                <w:delText>povolenia (t. j. uvedené platí rovnako aj v prípade zmien v</w:delText>
              </w:r>
              <w:r w:rsidR="004461E5" w:rsidDel="00D93223">
                <w:rPr>
                  <w:rFonts w:ascii="Arial" w:hAnsi="Arial" w:cs="Arial"/>
                  <w:bCs/>
                  <w:sz w:val="20"/>
                  <w:szCs w:val="20"/>
                </w:rPr>
                <w:delText> </w:delText>
              </w:r>
              <w:r w:rsidRPr="006C0FE7" w:rsidDel="00D93223">
                <w:rPr>
                  <w:rFonts w:ascii="Arial" w:hAnsi="Arial" w:cs="Arial"/>
                  <w:bCs/>
                  <w:sz w:val="20"/>
                  <w:szCs w:val="20"/>
                </w:rPr>
                <w:delText>povolení na realizáciu</w:delText>
              </w:r>
              <w:r w:rsidDel="00D93223">
                <w:rPr>
                  <w:rFonts w:ascii="Arial" w:hAnsi="Arial" w:cs="Arial"/>
                  <w:bCs/>
                  <w:sz w:val="20"/>
                  <w:szCs w:val="20"/>
                </w:rPr>
                <w:delText xml:space="preserve"> </w:delText>
              </w:r>
              <w:r w:rsidRPr="006C0FE7" w:rsidDel="00D93223">
                <w:rPr>
                  <w:rFonts w:ascii="Arial" w:hAnsi="Arial" w:cs="Arial"/>
                  <w:bCs/>
                  <w:sz w:val="20"/>
                  <w:szCs w:val="20"/>
                </w:rPr>
                <w:delText>projektu). Príspevok nie je možné poskytnúť na realizáciu projektu s</w:delText>
              </w:r>
              <w:r w:rsidDel="00D93223">
                <w:rPr>
                  <w:rFonts w:ascii="Arial" w:hAnsi="Arial" w:cs="Arial"/>
                  <w:bCs/>
                  <w:sz w:val="20"/>
                  <w:szCs w:val="20"/>
                </w:rPr>
                <w:delText> </w:delText>
              </w:r>
              <w:r w:rsidRPr="006C0FE7" w:rsidDel="00D93223">
                <w:rPr>
                  <w:rFonts w:ascii="Arial" w:hAnsi="Arial" w:cs="Arial"/>
                  <w:bCs/>
                  <w:sz w:val="20"/>
                  <w:szCs w:val="20"/>
                </w:rPr>
                <w:delText>negatívnym</w:delText>
              </w:r>
              <w:r w:rsidDel="00D93223">
                <w:rPr>
                  <w:rFonts w:ascii="Arial" w:hAnsi="Arial" w:cs="Arial"/>
                  <w:bCs/>
                  <w:sz w:val="20"/>
                  <w:szCs w:val="20"/>
                </w:rPr>
                <w:delText xml:space="preserve"> </w:delText>
              </w:r>
              <w:r w:rsidRPr="006C0FE7" w:rsidDel="00D93223">
                <w:rPr>
                  <w:rFonts w:ascii="Arial" w:hAnsi="Arial" w:cs="Arial"/>
                  <w:bCs/>
                  <w:sz w:val="20"/>
                  <w:szCs w:val="20"/>
                </w:rPr>
                <w:delText>vplyvom na životné prostredie (znečisťovanie alebo poškodzovanie životného</w:delText>
              </w:r>
              <w:r w:rsidDel="00D93223">
                <w:rPr>
                  <w:rFonts w:ascii="Arial" w:hAnsi="Arial" w:cs="Arial"/>
                  <w:bCs/>
                  <w:sz w:val="20"/>
                  <w:szCs w:val="20"/>
                </w:rPr>
                <w:delText xml:space="preserve"> </w:delText>
              </w:r>
              <w:r w:rsidRPr="006C0FE7" w:rsidDel="00D93223">
                <w:rPr>
                  <w:rFonts w:ascii="Arial" w:hAnsi="Arial" w:cs="Arial"/>
                  <w:bCs/>
                  <w:sz w:val="20"/>
                  <w:szCs w:val="20"/>
                </w:rPr>
                <w:delText>prostredia), a to pokiaľ ide o</w:delText>
              </w:r>
              <w:r w:rsidR="004461E5" w:rsidDel="00D93223">
                <w:rPr>
                  <w:rFonts w:ascii="Arial" w:hAnsi="Arial" w:cs="Arial"/>
                  <w:bCs/>
                  <w:sz w:val="20"/>
                  <w:szCs w:val="20"/>
                </w:rPr>
                <w:delText> </w:delText>
              </w:r>
              <w:r w:rsidRPr="006C0FE7" w:rsidDel="00D93223">
                <w:rPr>
                  <w:rFonts w:ascii="Arial" w:hAnsi="Arial" w:cs="Arial"/>
                  <w:bCs/>
                  <w:sz w:val="20"/>
                  <w:szCs w:val="20"/>
                </w:rPr>
                <w:delText>akýkoľvek priamy alebo nepriamy vplyv na životné</w:delText>
              </w:r>
              <w:r w:rsidDel="00D93223">
                <w:rPr>
                  <w:rFonts w:ascii="Arial" w:hAnsi="Arial" w:cs="Arial"/>
                  <w:bCs/>
                  <w:sz w:val="20"/>
                  <w:szCs w:val="20"/>
                </w:rPr>
                <w:delText xml:space="preserve"> </w:delText>
              </w:r>
              <w:r w:rsidRPr="006C0FE7" w:rsidDel="00D93223">
                <w:rPr>
                  <w:rFonts w:ascii="Arial" w:hAnsi="Arial" w:cs="Arial"/>
                  <w:bCs/>
                  <w:sz w:val="20"/>
                  <w:szCs w:val="20"/>
                </w:rPr>
                <w:delText>prostredie vrátane vplyvu na zdravie, flóru, faunu, biodiverzitu, pôdu, klímu,</w:delText>
              </w:r>
              <w:r w:rsidDel="00D93223">
                <w:rPr>
                  <w:rFonts w:ascii="Arial" w:hAnsi="Arial" w:cs="Arial"/>
                  <w:bCs/>
                  <w:sz w:val="20"/>
                  <w:szCs w:val="20"/>
                </w:rPr>
                <w:delText xml:space="preserve"> </w:delText>
              </w:r>
              <w:r w:rsidRPr="006C0FE7" w:rsidDel="00D93223">
                <w:rPr>
                  <w:rFonts w:ascii="Arial" w:hAnsi="Arial" w:cs="Arial"/>
                  <w:bCs/>
                  <w:sz w:val="20"/>
                  <w:szCs w:val="20"/>
                </w:rPr>
                <w:delText>ovzdušie, vodu, krajinu, prírodné lokality, hmotný majetok, kultúrne dedičstvo</w:delText>
              </w:r>
              <w:r w:rsidDel="00D93223">
                <w:rPr>
                  <w:rFonts w:ascii="Arial" w:hAnsi="Arial" w:cs="Arial"/>
                  <w:bCs/>
                  <w:sz w:val="20"/>
                  <w:szCs w:val="20"/>
                </w:rPr>
                <w:delText xml:space="preserve"> </w:delText>
              </w:r>
              <w:r w:rsidRPr="006C0FE7" w:rsidDel="00D93223">
                <w:rPr>
                  <w:rFonts w:ascii="Arial" w:hAnsi="Arial" w:cs="Arial"/>
                  <w:bCs/>
                  <w:sz w:val="20"/>
                  <w:szCs w:val="20"/>
                </w:rPr>
                <w:lastRenderedPageBreak/>
                <w:delText>a</w:delText>
              </w:r>
              <w:r w:rsidR="004461E5" w:rsidDel="00D93223">
                <w:rPr>
                  <w:rFonts w:ascii="Arial" w:hAnsi="Arial" w:cs="Arial"/>
                  <w:bCs/>
                  <w:sz w:val="20"/>
                  <w:szCs w:val="20"/>
                </w:rPr>
                <w:delText> </w:delText>
              </w:r>
              <w:r w:rsidRPr="006C0FE7" w:rsidDel="00D93223">
                <w:rPr>
                  <w:rFonts w:ascii="Arial" w:hAnsi="Arial" w:cs="Arial"/>
                  <w:bCs/>
                  <w:sz w:val="20"/>
                  <w:szCs w:val="20"/>
                </w:rPr>
                <w:delText>vzájomné pôsobenie medzi týmito faktormi.</w:delText>
              </w:r>
            </w:del>
          </w:p>
          <w:p w14:paraId="519E7533" w14:textId="0744AF8F" w:rsidR="00997F82" w:rsidDel="00D93223" w:rsidRDefault="00997F82" w:rsidP="009A65F5">
            <w:pPr>
              <w:pStyle w:val="Odsekzoznamu"/>
              <w:widowControl w:val="0"/>
              <w:spacing w:before="240" w:after="120" w:line="240" w:lineRule="auto"/>
              <w:ind w:left="85" w:right="85"/>
              <w:contextualSpacing w:val="0"/>
              <w:jc w:val="both"/>
              <w:rPr>
                <w:del w:id="243" w:author="Autor"/>
                <w:rFonts w:ascii="Arial" w:hAnsi="Arial" w:cs="Arial"/>
                <w:b/>
                <w:bCs/>
                <w:sz w:val="20"/>
                <w:szCs w:val="20"/>
              </w:rPr>
            </w:pPr>
            <w:del w:id="244" w:author="Autor">
              <w:r w:rsidRPr="00971A5F" w:rsidDel="00D93223">
                <w:rPr>
                  <w:rFonts w:ascii="Arial" w:hAnsi="Arial" w:cs="Arial"/>
                  <w:b/>
                  <w:bCs/>
                  <w:sz w:val="20"/>
                  <w:szCs w:val="20"/>
                </w:rPr>
                <w:delText xml:space="preserve">Forma preukázania: </w:delText>
              </w:r>
            </w:del>
          </w:p>
          <w:p w14:paraId="47030D4E" w14:textId="1188D36E" w:rsidR="00997F82" w:rsidDel="00D93223" w:rsidRDefault="00997F82" w:rsidP="009A65F5">
            <w:pPr>
              <w:pStyle w:val="Odsekzoznamu"/>
              <w:widowControl w:val="0"/>
              <w:spacing w:before="120" w:after="120" w:line="240" w:lineRule="auto"/>
              <w:ind w:left="85" w:right="85"/>
              <w:contextualSpacing w:val="0"/>
              <w:jc w:val="both"/>
              <w:rPr>
                <w:del w:id="245" w:author="Autor"/>
                <w:rFonts w:ascii="Arial" w:hAnsi="Arial" w:cs="Arial"/>
                <w:bCs/>
                <w:sz w:val="20"/>
                <w:szCs w:val="20"/>
              </w:rPr>
            </w:pPr>
            <w:del w:id="246" w:author="Autor">
              <w:r w:rsidRPr="0057058E" w:rsidDel="00D93223">
                <w:rPr>
                  <w:rFonts w:ascii="Arial" w:hAnsi="Arial" w:cs="Arial"/>
                  <w:bCs/>
                  <w:sz w:val="20"/>
                  <w:szCs w:val="20"/>
                </w:rPr>
                <w:delText>Osobitná príloh</w:delText>
              </w:r>
              <w:r w:rsidDel="00D93223">
                <w:rPr>
                  <w:rFonts w:ascii="Arial" w:hAnsi="Arial" w:cs="Arial"/>
                  <w:bCs/>
                  <w:sz w:val="20"/>
                  <w:szCs w:val="20"/>
                </w:rPr>
                <w:delText>a</w:delText>
              </w:r>
              <w:r w:rsidRPr="0057058E" w:rsidDel="00D93223">
                <w:rPr>
                  <w:rFonts w:ascii="Arial" w:hAnsi="Arial" w:cs="Arial"/>
                  <w:bCs/>
                  <w:sz w:val="20"/>
                  <w:szCs w:val="20"/>
                </w:rPr>
                <w:delText xml:space="preserve"> ŽoPr - Doklady preukazujúce </w:delText>
              </w:r>
              <w:r w:rsidRPr="001A20B9" w:rsidDel="00D93223">
                <w:rPr>
                  <w:rFonts w:ascii="Arial" w:hAnsi="Arial" w:cs="Arial"/>
                  <w:bCs/>
                  <w:sz w:val="20"/>
                  <w:szCs w:val="20"/>
                </w:rPr>
                <w:delText>plneni</w:delText>
              </w:r>
              <w:r w:rsidDel="00D93223">
                <w:rPr>
                  <w:rFonts w:ascii="Arial" w:hAnsi="Arial" w:cs="Arial"/>
                  <w:bCs/>
                  <w:sz w:val="20"/>
                  <w:szCs w:val="20"/>
                </w:rPr>
                <w:delText>e</w:delText>
              </w:r>
              <w:r w:rsidRPr="001A20B9" w:rsidDel="00D93223">
                <w:rPr>
                  <w:rFonts w:ascii="Arial" w:hAnsi="Arial" w:cs="Arial"/>
                  <w:bCs/>
                  <w:sz w:val="20"/>
                  <w:szCs w:val="20"/>
                </w:rPr>
                <w:delText xml:space="preserve"> požiadaviek v oblasti posudzovania</w:delText>
              </w:r>
              <w:r w:rsidDel="00D93223">
                <w:rPr>
                  <w:rFonts w:ascii="Arial" w:hAnsi="Arial" w:cs="Arial"/>
                  <w:bCs/>
                  <w:sz w:val="20"/>
                  <w:szCs w:val="20"/>
                </w:rPr>
                <w:delText xml:space="preserve"> </w:delText>
              </w:r>
              <w:r w:rsidRPr="001A20B9" w:rsidDel="00D93223">
                <w:rPr>
                  <w:rFonts w:ascii="Arial" w:hAnsi="Arial" w:cs="Arial"/>
                  <w:bCs/>
                  <w:sz w:val="20"/>
                  <w:szCs w:val="20"/>
                </w:rPr>
                <w:delText xml:space="preserve">vplyvov na </w:delText>
              </w:r>
              <w:r w:rsidDel="00D93223">
                <w:rPr>
                  <w:rFonts w:ascii="Arial" w:hAnsi="Arial" w:cs="Arial"/>
                  <w:bCs/>
                  <w:sz w:val="20"/>
                  <w:szCs w:val="20"/>
                </w:rPr>
                <w:delText>životné prostredie.</w:delText>
              </w:r>
            </w:del>
          </w:p>
          <w:p w14:paraId="5B2232C4" w14:textId="4E0D0130" w:rsidR="00997F82" w:rsidDel="00D93223" w:rsidRDefault="00997F82" w:rsidP="009A65F5">
            <w:pPr>
              <w:pStyle w:val="Odsekzoznamu"/>
              <w:keepNext/>
              <w:spacing w:before="240" w:after="120" w:line="240" w:lineRule="auto"/>
              <w:ind w:left="85" w:right="85"/>
              <w:contextualSpacing w:val="0"/>
              <w:jc w:val="both"/>
              <w:rPr>
                <w:del w:id="247" w:author="Autor"/>
                <w:rFonts w:ascii="Arial" w:hAnsi="Arial" w:cs="Arial"/>
                <w:b/>
                <w:bCs/>
                <w:sz w:val="20"/>
                <w:szCs w:val="20"/>
              </w:rPr>
            </w:pPr>
            <w:del w:id="248" w:author="Autor">
              <w:r w:rsidDel="00D93223">
                <w:rPr>
                  <w:rFonts w:ascii="Arial" w:hAnsi="Arial" w:cs="Arial"/>
                  <w:b/>
                  <w:bCs/>
                  <w:sz w:val="20"/>
                  <w:szCs w:val="20"/>
                </w:rPr>
                <w:delText>Spôsob overenia</w:delText>
              </w:r>
              <w:r w:rsidRPr="003346B4" w:rsidDel="00D93223">
                <w:rPr>
                  <w:rFonts w:ascii="Arial" w:hAnsi="Arial" w:cs="Arial"/>
                  <w:b/>
                  <w:bCs/>
                  <w:sz w:val="20"/>
                  <w:szCs w:val="20"/>
                </w:rPr>
                <w:delText>:</w:delText>
              </w:r>
            </w:del>
          </w:p>
          <w:p w14:paraId="4A026357" w14:textId="692C56FA" w:rsidR="00997F82" w:rsidRPr="00971A5F" w:rsidDel="00D93223" w:rsidRDefault="00997F82" w:rsidP="009A65F5">
            <w:pPr>
              <w:pStyle w:val="Odsekzoznamu"/>
              <w:widowControl w:val="0"/>
              <w:spacing w:before="120" w:after="120" w:line="240" w:lineRule="auto"/>
              <w:ind w:left="85" w:right="85"/>
              <w:contextualSpacing w:val="0"/>
              <w:jc w:val="both"/>
              <w:rPr>
                <w:del w:id="249" w:author="Autor"/>
                <w:rFonts w:ascii="Arial" w:hAnsi="Arial" w:cs="Arial"/>
                <w:b/>
                <w:bCs/>
                <w:sz w:val="20"/>
                <w:szCs w:val="20"/>
              </w:rPr>
            </w:pPr>
            <w:del w:id="250" w:author="Autor">
              <w:r w:rsidRPr="003346B4" w:rsidDel="00D93223">
                <w:rPr>
                  <w:rFonts w:ascii="Arial" w:hAnsi="Arial" w:cs="Arial"/>
                  <w:bCs/>
                  <w:sz w:val="20"/>
                  <w:szCs w:val="20"/>
                </w:rPr>
                <w:delText xml:space="preserve">MAS overí splnenie podmienky </w:delText>
              </w:r>
              <w:r w:rsidRPr="00912CA6" w:rsidDel="00D93223">
                <w:rPr>
                  <w:rFonts w:ascii="Arial" w:hAnsi="Arial" w:cs="Arial"/>
                  <w:bCs/>
                  <w:sz w:val="20"/>
                  <w:szCs w:val="20"/>
                </w:rPr>
                <w:delText>na základe predložených dokladov</w:delText>
              </w:r>
              <w:r w:rsidDel="00D93223">
                <w:rPr>
                  <w:rFonts w:ascii="Arial" w:hAnsi="Arial" w:cs="Arial"/>
                  <w:bCs/>
                  <w:sz w:val="20"/>
                  <w:szCs w:val="20"/>
                </w:rPr>
                <w:delText>.</w:delText>
              </w:r>
            </w:del>
          </w:p>
        </w:tc>
      </w:tr>
    </w:tbl>
    <w:p w14:paraId="0A221714"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0B27F0">
              <w:rPr>
                <w:rFonts w:ascii="Arial" w:hAnsi="Arial" w:cs="Arial"/>
                <w:b/>
                <w:color w:val="FFFFFF" w:themeColor="background1"/>
                <w:szCs w:val="24"/>
                <w:shd w:val="clear" w:color="auto" w:fill="ACB9CA" w:themeFill="text2" w:themeFillTint="66"/>
              </w:rPr>
              <w:t>Náležitosti príloh ŽoPr</w:t>
            </w:r>
          </w:p>
        </w:tc>
      </w:tr>
    </w:tbl>
    <w:p w14:paraId="046A7475" w14:textId="77777777" w:rsidR="00C22AE4" w:rsidRPr="00437A8C" w:rsidRDefault="00C22AE4" w:rsidP="00C22AE4">
      <w:pPr>
        <w:spacing w:before="120" w:after="120" w:line="240" w:lineRule="auto"/>
        <w:ind w:right="-142"/>
        <w:jc w:val="both"/>
        <w:rPr>
          <w:rFonts w:ascii="Arial" w:hAnsi="Arial" w:cs="Arial"/>
          <w:bCs/>
          <w:sz w:val="20"/>
          <w:szCs w:val="20"/>
          <w:u w:val="single"/>
        </w:rPr>
      </w:pPr>
      <w:bookmarkStart w:id="251" w:name="_Hlk20666014"/>
      <w:r w:rsidRPr="0078568F">
        <w:rPr>
          <w:rFonts w:ascii="Arial" w:hAnsi="Arial" w:cs="Arial"/>
          <w:bCs/>
          <w:sz w:val="20"/>
          <w:szCs w:val="20"/>
        </w:rPr>
        <w:t>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w:t>
      </w:r>
      <w:r w:rsidRPr="00437A8C">
        <w:rPr>
          <w:rFonts w:ascii="Arial" w:hAnsi="Arial" w:cs="Arial"/>
          <w:bCs/>
          <w:sz w:val="20"/>
          <w:szCs w:val="20"/>
        </w:rPr>
        <w:t xml:space="preserve">e kapitoly </w:t>
      </w:r>
      <w:r w:rsidRPr="00437A8C">
        <w:rPr>
          <w:rFonts w:ascii="Arial" w:hAnsi="Arial" w:cs="Arial"/>
          <w:bCs/>
          <w:i/>
          <w:sz w:val="20"/>
          <w:szCs w:val="20"/>
        </w:rPr>
        <w:t>3.1 Splnomocnenie</w:t>
      </w:r>
      <w:r w:rsidRPr="00437A8C">
        <w:rPr>
          <w:rFonts w:ascii="Arial" w:hAnsi="Arial" w:cs="Arial"/>
          <w:bCs/>
          <w:sz w:val="20"/>
          <w:szCs w:val="20"/>
        </w:rPr>
        <w:t xml:space="preserve"> znamená, že</w:t>
      </w:r>
      <w:r w:rsidRPr="00437A8C">
        <w:rPr>
          <w:rFonts w:ascii="Arial" w:hAnsi="Arial" w:cs="Arial"/>
          <w:bCs/>
          <w:sz w:val="20"/>
          <w:szCs w:val="20"/>
          <w:u w:val="single"/>
        </w:rPr>
        <w:t xml:space="preserve"> Splnomocnenie bude (v prípade, že ho žiadateľ k ŽoPr prikladá) označené č. 1. Číslovanie príloh je potrebné zachovať aj v prípade, že niektoré z príloh nie sú pre žiadateľa relevantné, a teda ich nepredkladá, Príloha ŽoPr môže pozostávať aj z viacerých samostatných dokumentov. </w:t>
      </w:r>
    </w:p>
    <w:p w14:paraId="030250C6" w14:textId="77777777" w:rsidR="00C22AE4" w:rsidRPr="00C37754" w:rsidRDefault="00C22AE4" w:rsidP="00C22AE4">
      <w:pPr>
        <w:spacing w:before="120" w:after="120" w:line="240" w:lineRule="auto"/>
        <w:ind w:right="-142"/>
        <w:jc w:val="both"/>
        <w:rPr>
          <w:rFonts w:ascii="Arial" w:hAnsi="Arial" w:cs="Arial"/>
          <w:bCs/>
          <w:sz w:val="20"/>
          <w:szCs w:val="20"/>
          <w:u w:val="single"/>
        </w:rPr>
      </w:pPr>
      <w:r w:rsidRPr="00437A8C">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251"/>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81" w:type="dxa"/>
        <w:tblInd w:w="-5" w:type="dxa"/>
        <w:tblLayout w:type="fixed"/>
        <w:tblCellMar>
          <w:left w:w="57" w:type="dxa"/>
          <w:right w:w="57" w:type="dxa"/>
        </w:tblCellMar>
        <w:tblLook w:val="04A0" w:firstRow="1" w:lastRow="0" w:firstColumn="1" w:lastColumn="0" w:noHBand="0" w:noVBand="1"/>
      </w:tblPr>
      <w:tblGrid>
        <w:gridCol w:w="9781"/>
      </w:tblGrid>
      <w:tr w:rsidR="00997F82" w:rsidRPr="006A79F0" w14:paraId="2262ED89" w14:textId="77777777" w:rsidTr="00170DD2">
        <w:trPr>
          <w:trHeight w:val="287"/>
        </w:trPr>
        <w:tc>
          <w:tcPr>
            <w:tcW w:w="9781" w:type="dxa"/>
            <w:shd w:val="clear" w:color="auto" w:fill="F2F2F2" w:themeFill="background1" w:themeFillShade="F2"/>
            <w:vAlign w:val="center"/>
          </w:tcPr>
          <w:p w14:paraId="1D716601" w14:textId="77777777" w:rsidR="00997F82" w:rsidRPr="00C22AE4"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C22AE4">
              <w:rPr>
                <w:rFonts w:ascii="Arial" w:hAnsi="Arial" w:cs="Arial"/>
                <w:b/>
                <w:color w:val="44546A" w:themeColor="text2"/>
                <w:szCs w:val="19"/>
              </w:rPr>
              <w:t>Splnomocnenie</w:t>
            </w:r>
          </w:p>
        </w:tc>
      </w:tr>
      <w:tr w:rsidR="00997F82" w:rsidRPr="006A79F0" w14:paraId="18196D6F" w14:textId="77777777" w:rsidTr="00170DD2">
        <w:tc>
          <w:tcPr>
            <w:tcW w:w="9781" w:type="dxa"/>
            <w:tcBorders>
              <w:bottom w:val="single" w:sz="4" w:space="0" w:color="auto"/>
            </w:tcBorders>
            <w:shd w:val="clear" w:color="auto" w:fill="auto"/>
          </w:tcPr>
          <w:p w14:paraId="483F6AF3" w14:textId="330F13D3"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w:t>
            </w:r>
            <w:r w:rsidR="009D25B2">
              <w:rPr>
                <w:rFonts w:ascii="Arial" w:hAnsi="Arial" w:cs="Arial"/>
                <w:bCs/>
                <w:sz w:val="20"/>
                <w:szCs w:val="20"/>
              </w:rPr>
              <w:t>.</w:t>
            </w:r>
          </w:p>
          <w:p w14:paraId="7000627A" w14:textId="77777777" w:rsidR="003F19B9" w:rsidRDefault="003F19B9" w:rsidP="009A65F5">
            <w:pPr>
              <w:pStyle w:val="Odsekzoznamu"/>
              <w:spacing w:before="120" w:after="120" w:line="240" w:lineRule="auto"/>
              <w:ind w:left="85" w:right="85"/>
              <w:contextualSpacing w:val="0"/>
              <w:jc w:val="both"/>
              <w:rPr>
                <w:rFonts w:ascii="Arial" w:hAnsi="Arial" w:cs="Arial"/>
                <w:bCs/>
                <w:sz w:val="20"/>
                <w:szCs w:val="20"/>
              </w:rPr>
            </w:pPr>
          </w:p>
          <w:p w14:paraId="43F6BF5F" w14:textId="7F977214"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63814337" w14:textId="7563935A" w:rsidR="00997F82" w:rsidDel="00D93223" w:rsidRDefault="00997F82" w:rsidP="009A65F5">
            <w:pPr>
              <w:spacing w:before="240" w:after="120" w:line="240" w:lineRule="auto"/>
              <w:ind w:left="85" w:right="85"/>
              <w:jc w:val="both"/>
              <w:rPr>
                <w:del w:id="252" w:author="Autor"/>
                <w:rFonts w:ascii="Arial" w:hAnsi="Arial" w:cs="Arial"/>
                <w:b/>
                <w:bCs/>
                <w:sz w:val="20"/>
                <w:szCs w:val="20"/>
              </w:rPr>
            </w:pPr>
            <w:del w:id="253" w:author="Autor">
              <w:r w:rsidRPr="002C3A60" w:rsidDel="00D93223">
                <w:rPr>
                  <w:rFonts w:ascii="Arial" w:hAnsi="Arial" w:cs="Arial"/>
                  <w:b/>
                  <w:bCs/>
                  <w:sz w:val="20"/>
                  <w:szCs w:val="20"/>
                </w:rPr>
                <w:delText>Forma predloženia prílohy</w:delText>
              </w:r>
            </w:del>
          </w:p>
          <w:p w14:paraId="70FC8FEF" w14:textId="3B95DB34" w:rsidR="00997F82" w:rsidRPr="002C3A60" w:rsidDel="00D93223" w:rsidRDefault="00997F82" w:rsidP="00066F24">
            <w:pPr>
              <w:spacing w:before="120" w:after="0" w:line="240" w:lineRule="auto"/>
              <w:ind w:left="85" w:right="85"/>
              <w:jc w:val="both"/>
              <w:rPr>
                <w:del w:id="254" w:author="Autor"/>
                <w:rFonts w:ascii="Arial" w:hAnsi="Arial" w:cs="Arial"/>
                <w:bCs/>
                <w:sz w:val="20"/>
                <w:szCs w:val="20"/>
              </w:rPr>
            </w:pPr>
            <w:del w:id="255" w:author="Autor">
              <w:r w:rsidRPr="002C3A60" w:rsidDel="00D93223">
                <w:rPr>
                  <w:rFonts w:ascii="Arial" w:hAnsi="Arial" w:cs="Arial"/>
                  <w:bCs/>
                  <w:sz w:val="20"/>
                  <w:szCs w:val="20"/>
                </w:rPr>
                <w:delText>Listinná: Originál, alebo úradne overená kópia.</w:delText>
              </w:r>
            </w:del>
          </w:p>
          <w:p w14:paraId="242AC6CD" w14:textId="7F072112" w:rsidR="00997F82" w:rsidRPr="002C3A60" w:rsidRDefault="00997F82" w:rsidP="00066F24">
            <w:pPr>
              <w:spacing w:after="120" w:line="240" w:lineRule="auto"/>
              <w:ind w:left="85" w:right="85"/>
              <w:jc w:val="both"/>
              <w:rPr>
                <w:rFonts w:ascii="Arial" w:hAnsi="Arial" w:cs="Arial"/>
                <w:bCs/>
                <w:sz w:val="20"/>
                <w:szCs w:val="20"/>
              </w:rPr>
            </w:pPr>
            <w:del w:id="256" w:author="Autor">
              <w:r w:rsidRPr="002C3A60" w:rsidDel="00D93223">
                <w:rPr>
                  <w:rFonts w:ascii="Arial" w:hAnsi="Arial" w:cs="Arial"/>
                  <w:bCs/>
                  <w:sz w:val="20"/>
                  <w:szCs w:val="20"/>
                </w:rPr>
                <w:delText>Elektronická: Sken (vo formáte .pdf) na CD/DVD</w:delText>
              </w:r>
            </w:del>
          </w:p>
        </w:tc>
      </w:tr>
      <w:tr w:rsidR="00997F82" w:rsidRPr="006A79F0" w14:paraId="53F51F3D" w14:textId="77777777" w:rsidTr="00170DD2">
        <w:tblPrEx>
          <w:tblCellMar>
            <w:left w:w="108" w:type="dxa"/>
            <w:right w:w="108" w:type="dxa"/>
          </w:tblCellMar>
        </w:tblPrEx>
        <w:trPr>
          <w:trHeight w:val="287"/>
        </w:trPr>
        <w:tc>
          <w:tcPr>
            <w:tcW w:w="9781" w:type="dxa"/>
            <w:shd w:val="clear" w:color="auto" w:fill="F2F2F2" w:themeFill="background1" w:themeFillShade="F2"/>
          </w:tcPr>
          <w:p w14:paraId="2287EF54" w14:textId="77777777" w:rsidR="00997F82" w:rsidRPr="002C3A60" w:rsidRDefault="00997F82" w:rsidP="00CD453C">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Vyhlásenie o veľkosti podniku</w:t>
            </w:r>
          </w:p>
        </w:tc>
      </w:tr>
      <w:tr w:rsidR="00997F82" w:rsidRPr="006A79F0" w14:paraId="73915351" w14:textId="77777777" w:rsidTr="00170DD2">
        <w:tblPrEx>
          <w:tblCellMar>
            <w:left w:w="108" w:type="dxa"/>
            <w:right w:w="108" w:type="dxa"/>
          </w:tblCellMar>
        </w:tblPrEx>
        <w:tc>
          <w:tcPr>
            <w:tcW w:w="9781" w:type="dxa"/>
            <w:tcBorders>
              <w:bottom w:val="single" w:sz="4" w:space="0" w:color="auto"/>
            </w:tcBorders>
          </w:tcPr>
          <w:p w14:paraId="7DBC4A10"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V r</w:t>
            </w:r>
            <w:r>
              <w:rPr>
                <w:rFonts w:ascii="Arial" w:hAnsi="Arial" w:cs="Arial"/>
                <w:bCs/>
                <w:sz w:val="20"/>
                <w:szCs w:val="20"/>
              </w:rPr>
              <w:t>ámci tejto prílohy Žo</w:t>
            </w:r>
            <w:r w:rsidRPr="008C100C">
              <w:rPr>
                <w:rFonts w:ascii="Arial" w:hAnsi="Arial" w:cs="Arial"/>
                <w:bCs/>
                <w:sz w:val="20"/>
                <w:szCs w:val="20"/>
              </w:rPr>
              <w:t>P</w:t>
            </w:r>
            <w:r>
              <w:rPr>
                <w:rFonts w:ascii="Arial" w:hAnsi="Arial" w:cs="Arial"/>
                <w:bCs/>
                <w:sz w:val="20"/>
                <w:szCs w:val="20"/>
              </w:rPr>
              <w:t>r</w:t>
            </w:r>
            <w:r w:rsidRPr="008C100C">
              <w:rPr>
                <w:rFonts w:ascii="Arial" w:hAnsi="Arial" w:cs="Arial"/>
                <w:bCs/>
                <w:sz w:val="20"/>
                <w:szCs w:val="20"/>
              </w:rPr>
              <w:t xml:space="preserve"> žiadateľ predkladá vyplnené </w:t>
            </w:r>
            <w:r>
              <w:rPr>
                <w:rFonts w:ascii="Arial" w:hAnsi="Arial" w:cs="Arial"/>
                <w:bCs/>
                <w:sz w:val="20"/>
                <w:szCs w:val="20"/>
              </w:rPr>
              <w:t>V</w:t>
            </w:r>
            <w:r w:rsidRPr="008C100C">
              <w:rPr>
                <w:rFonts w:ascii="Arial" w:hAnsi="Arial" w:cs="Arial"/>
                <w:bCs/>
                <w:sz w:val="20"/>
                <w:szCs w:val="20"/>
              </w:rPr>
              <w:t xml:space="preserve">yhlásenie </w:t>
            </w:r>
            <w:r>
              <w:rPr>
                <w:rFonts w:ascii="Arial" w:hAnsi="Arial" w:cs="Arial"/>
                <w:bCs/>
                <w:sz w:val="20"/>
                <w:szCs w:val="20"/>
              </w:rPr>
              <w:t xml:space="preserve">o veľkosti podniku </w:t>
            </w:r>
            <w:r w:rsidRPr="008C100C">
              <w:rPr>
                <w:rFonts w:ascii="Arial" w:hAnsi="Arial" w:cs="Arial"/>
                <w:bCs/>
                <w:sz w:val="20"/>
                <w:szCs w:val="20"/>
              </w:rPr>
              <w:t>podpísané</w:t>
            </w:r>
            <w:r>
              <w:rPr>
                <w:rFonts w:ascii="Arial" w:hAnsi="Arial" w:cs="Arial"/>
                <w:bCs/>
                <w:sz w:val="20"/>
                <w:szCs w:val="20"/>
              </w:rPr>
              <w:t xml:space="preserve"> štatutárnym orgánom žiadateľa.</w:t>
            </w:r>
          </w:p>
          <w:p w14:paraId="3B723F06" w14:textId="77777777" w:rsidR="00997F82" w:rsidRPr="00A2046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Určujúcou definíciou je odporúčanie </w:t>
            </w:r>
            <w:r>
              <w:rPr>
                <w:rFonts w:ascii="Arial" w:hAnsi="Arial" w:cs="Arial"/>
                <w:bCs/>
                <w:sz w:val="20"/>
                <w:szCs w:val="20"/>
              </w:rPr>
              <w:t>K</w:t>
            </w:r>
            <w:r w:rsidRPr="00A20462">
              <w:rPr>
                <w:rFonts w:ascii="Arial" w:hAnsi="Arial" w:cs="Arial"/>
                <w:bCs/>
                <w:sz w:val="20"/>
                <w:szCs w:val="20"/>
              </w:rPr>
              <w:t>omisie zo 6. mája 2003 o definícii mikro, malých a stredných podnikov (2003/361/ES).</w:t>
            </w:r>
            <w:r>
              <w:rPr>
                <w:rFonts w:ascii="Arial" w:hAnsi="Arial" w:cs="Arial"/>
                <w:bCs/>
                <w:sz w:val="20"/>
                <w:szCs w:val="20"/>
              </w:rPr>
              <w:t xml:space="preserve"> </w:t>
            </w:r>
            <w:r w:rsidRPr="00A20462">
              <w:rPr>
                <w:rFonts w:ascii="Arial" w:hAnsi="Arial" w:cs="Arial"/>
                <w:bCs/>
                <w:sz w:val="20"/>
                <w:szCs w:val="20"/>
              </w:rPr>
              <w:t xml:space="preserve">Praktická príručka k aplikácii definície MSP sa nachádza tu: </w:t>
            </w:r>
            <w:hyperlink r:id="rId12" w:history="1">
              <w:r w:rsidRPr="00A20462">
                <w:rPr>
                  <w:rStyle w:val="Hypertextovprepojenie"/>
                  <w:rFonts w:cs="Arial"/>
                  <w:bCs/>
                  <w:sz w:val="20"/>
                  <w:szCs w:val="20"/>
                </w:rPr>
                <w:t>http://www.statnapomoc.sk/wp-content/uploads/2016/03/Prirucka-EK2015SK1.pdf</w:t>
              </w:r>
            </w:hyperlink>
            <w:r w:rsidRPr="00A20462">
              <w:rPr>
                <w:rFonts w:ascii="Arial" w:hAnsi="Arial" w:cs="Arial"/>
                <w:bCs/>
                <w:sz w:val="20"/>
                <w:szCs w:val="20"/>
              </w:rPr>
              <w:t>.</w:t>
            </w:r>
          </w:p>
          <w:p w14:paraId="28E8A2B9" w14:textId="77777777" w:rsidR="00997F82" w:rsidRDefault="00997F82" w:rsidP="00066F24">
            <w:pPr>
              <w:pStyle w:val="Odsekzoznamu"/>
              <w:tabs>
                <w:tab w:val="left" w:pos="3968"/>
              </w:tabs>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Žiadateľ vypĺňa </w:t>
            </w:r>
            <w:r w:rsidRPr="009A2720">
              <w:rPr>
                <w:rFonts w:ascii="Arial" w:hAnsi="Arial" w:cs="Arial"/>
                <w:bCs/>
                <w:sz w:val="20"/>
                <w:szCs w:val="20"/>
              </w:rPr>
              <w:t xml:space="preserve">formulár </w:t>
            </w:r>
            <w:r>
              <w:rPr>
                <w:rFonts w:ascii="Arial" w:hAnsi="Arial" w:cs="Arial"/>
                <w:bCs/>
                <w:sz w:val="20"/>
                <w:szCs w:val="20"/>
              </w:rPr>
              <w:t>V</w:t>
            </w:r>
            <w:r w:rsidRPr="009A2720">
              <w:rPr>
                <w:rFonts w:ascii="Arial" w:hAnsi="Arial" w:cs="Arial"/>
                <w:bCs/>
                <w:sz w:val="20"/>
                <w:szCs w:val="20"/>
              </w:rPr>
              <w:t xml:space="preserve">yhlásenia </w:t>
            </w:r>
            <w:r>
              <w:rPr>
                <w:rFonts w:ascii="Arial" w:hAnsi="Arial" w:cs="Arial"/>
                <w:bCs/>
                <w:sz w:val="20"/>
                <w:szCs w:val="20"/>
              </w:rPr>
              <w:t>o veľkosti podniku</w:t>
            </w:r>
            <w:r w:rsidRPr="009A2720">
              <w:rPr>
                <w:rFonts w:ascii="Arial" w:hAnsi="Arial" w:cs="Arial"/>
                <w:bCs/>
                <w:sz w:val="20"/>
                <w:szCs w:val="20"/>
              </w:rPr>
              <w:t>, pričom sa klasifikuje do jednej z</w:t>
            </w:r>
            <w:r>
              <w:rPr>
                <w:rFonts w:ascii="Arial" w:hAnsi="Arial" w:cs="Arial"/>
                <w:bCs/>
                <w:sz w:val="20"/>
                <w:szCs w:val="20"/>
              </w:rPr>
              <w:t xml:space="preserve"> oprávnených veľkostných </w:t>
            </w:r>
            <w:r w:rsidRPr="009A2720">
              <w:rPr>
                <w:rFonts w:ascii="Arial" w:hAnsi="Arial" w:cs="Arial"/>
                <w:bCs/>
                <w:sz w:val="20"/>
                <w:szCs w:val="20"/>
              </w:rPr>
              <w:t xml:space="preserve">kategórií </w:t>
            </w:r>
            <w:r>
              <w:rPr>
                <w:rFonts w:ascii="Arial" w:hAnsi="Arial" w:cs="Arial"/>
                <w:bCs/>
                <w:sz w:val="20"/>
                <w:szCs w:val="20"/>
              </w:rPr>
              <w:t xml:space="preserve">v zmysle tejto výzvy, teda </w:t>
            </w:r>
            <w:r w:rsidRPr="009A2720">
              <w:rPr>
                <w:rFonts w:ascii="Arial" w:hAnsi="Arial" w:cs="Arial"/>
                <w:bCs/>
                <w:sz w:val="20"/>
                <w:szCs w:val="20"/>
              </w:rPr>
              <w:t>mikro</w:t>
            </w:r>
            <w:r>
              <w:rPr>
                <w:rFonts w:ascii="Arial" w:hAnsi="Arial" w:cs="Arial"/>
                <w:bCs/>
                <w:sz w:val="20"/>
                <w:szCs w:val="20"/>
              </w:rPr>
              <w:t xml:space="preserve"> alebo</w:t>
            </w:r>
            <w:r w:rsidRPr="009A2720">
              <w:rPr>
                <w:rFonts w:ascii="Arial" w:hAnsi="Arial" w:cs="Arial"/>
                <w:bCs/>
                <w:sz w:val="20"/>
                <w:szCs w:val="20"/>
              </w:rPr>
              <w:t xml:space="preserve"> malý podnik.</w:t>
            </w:r>
            <w:r w:rsidRPr="008C100C">
              <w:rPr>
                <w:rFonts w:ascii="Arial" w:hAnsi="Arial" w:cs="Arial"/>
                <w:bCs/>
                <w:sz w:val="20"/>
                <w:szCs w:val="20"/>
              </w:rPr>
              <w:t xml:space="preserve"> </w:t>
            </w:r>
            <w:r>
              <w:rPr>
                <w:rFonts w:ascii="Arial" w:hAnsi="Arial" w:cs="Arial"/>
                <w:bCs/>
                <w:sz w:val="20"/>
                <w:szCs w:val="20"/>
              </w:rPr>
              <w:t>Veľké ani stredné podniky nie sú oprávnené na poskytnutie príspevku.</w:t>
            </w:r>
          </w:p>
          <w:p w14:paraId="7FB74901" w14:textId="24364592"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Všetky údaje uvádzané v</w:t>
            </w:r>
            <w:r>
              <w:rPr>
                <w:rFonts w:ascii="Arial" w:hAnsi="Arial" w:cs="Arial"/>
                <w:bCs/>
                <w:sz w:val="20"/>
                <w:szCs w:val="20"/>
              </w:rPr>
              <w:t>o</w:t>
            </w:r>
            <w:r w:rsidRPr="008C100C">
              <w:rPr>
                <w:rFonts w:ascii="Arial" w:hAnsi="Arial" w:cs="Arial"/>
                <w:bCs/>
                <w:sz w:val="20"/>
                <w:szCs w:val="20"/>
              </w:rPr>
              <w:t xml:space="preserve"> vyhlásení sa musia viazať na posledné schválené účtovné obdobie a musia byť vypočítané na ročnej báze. Za posledné schválené účtovné obdobie sa považuje účtovné obdobie </w:t>
            </w:r>
            <w:r w:rsidRPr="008C100C">
              <w:rPr>
                <w:rFonts w:ascii="Arial" w:hAnsi="Arial" w:cs="Arial"/>
                <w:bCs/>
                <w:sz w:val="20"/>
                <w:szCs w:val="20"/>
              </w:rPr>
              <w:lastRenderedPageBreak/>
              <w:t>bezprostredne predchádzajúce podaniu ŽoP</w:t>
            </w:r>
            <w:r>
              <w:rPr>
                <w:rFonts w:ascii="Arial" w:hAnsi="Arial" w:cs="Arial"/>
                <w:bCs/>
                <w:sz w:val="20"/>
                <w:szCs w:val="20"/>
              </w:rPr>
              <w:t>r</w:t>
            </w:r>
            <w:r w:rsidRPr="008C100C">
              <w:rPr>
                <w:rFonts w:ascii="Arial" w:hAnsi="Arial" w:cs="Arial"/>
                <w:bCs/>
                <w:sz w:val="20"/>
                <w:szCs w:val="20"/>
              </w:rPr>
              <w:t xml:space="preserve">, za ktoré žiadateľ </w:t>
            </w:r>
            <w:r>
              <w:rPr>
                <w:rFonts w:ascii="Arial" w:hAnsi="Arial" w:cs="Arial"/>
                <w:bCs/>
                <w:sz w:val="20"/>
                <w:szCs w:val="20"/>
              </w:rPr>
              <w:t xml:space="preserve">disponuje </w:t>
            </w:r>
            <w:r w:rsidRPr="008C100C">
              <w:rPr>
                <w:rFonts w:ascii="Arial" w:hAnsi="Arial" w:cs="Arial"/>
                <w:bCs/>
                <w:sz w:val="20"/>
                <w:szCs w:val="20"/>
              </w:rPr>
              <w:t>schválen</w:t>
            </w:r>
            <w:r>
              <w:rPr>
                <w:rFonts w:ascii="Arial" w:hAnsi="Arial" w:cs="Arial"/>
                <w:bCs/>
                <w:sz w:val="20"/>
                <w:szCs w:val="20"/>
              </w:rPr>
              <w:t>ou</w:t>
            </w:r>
            <w:r w:rsidRPr="008C100C">
              <w:rPr>
                <w:rFonts w:ascii="Arial" w:hAnsi="Arial" w:cs="Arial"/>
                <w:bCs/>
                <w:sz w:val="20"/>
                <w:szCs w:val="20"/>
              </w:rPr>
              <w:t xml:space="preserve"> účtovn</w:t>
            </w:r>
            <w:r>
              <w:rPr>
                <w:rFonts w:ascii="Arial" w:hAnsi="Arial" w:cs="Arial"/>
                <w:bCs/>
                <w:sz w:val="20"/>
                <w:szCs w:val="20"/>
              </w:rPr>
              <w:t>ou</w:t>
            </w:r>
            <w:r w:rsidRPr="008C100C">
              <w:rPr>
                <w:rFonts w:ascii="Arial" w:hAnsi="Arial" w:cs="Arial"/>
                <w:bCs/>
                <w:sz w:val="20"/>
                <w:szCs w:val="20"/>
              </w:rPr>
              <w:t xml:space="preserve"> závierku</w:t>
            </w:r>
            <w:r w:rsidR="00643184">
              <w:rPr>
                <w:rFonts w:ascii="Arial" w:hAnsi="Arial" w:cs="Arial"/>
                <w:bCs/>
                <w:sz w:val="20"/>
                <w:szCs w:val="20"/>
              </w:rPr>
              <w:t>, resp. v prípade žiadateľa, ktorý nie je povinný zostavovať účtovnú závierku (§6 ods. 11, resp. § 6 ods. 10</w:t>
            </w:r>
            <w:r w:rsidR="00C22AE4">
              <w:rPr>
                <w:rFonts w:ascii="Arial" w:hAnsi="Arial" w:cs="Arial"/>
                <w:bCs/>
                <w:sz w:val="20"/>
                <w:szCs w:val="20"/>
              </w:rPr>
              <w:t xml:space="preserve"> </w:t>
            </w:r>
            <w:r w:rsidR="00C22AE4" w:rsidRPr="00065CC5">
              <w:rPr>
                <w:rFonts w:ascii="Arial" w:hAnsi="Arial" w:cs="Arial"/>
                <w:bCs/>
                <w:sz w:val="20"/>
                <w:szCs w:val="20"/>
              </w:rPr>
              <w:t>zákona č. 595/2003 o dani z príjmov</w:t>
            </w:r>
            <w:r w:rsidR="00643184">
              <w:rPr>
                <w:rFonts w:ascii="Arial" w:hAnsi="Arial" w:cs="Arial"/>
                <w:bCs/>
                <w:sz w:val="20"/>
                <w:szCs w:val="20"/>
              </w:rPr>
              <w:t xml:space="preserve">) účtovným obdobím, </w:t>
            </w:r>
            <w:r w:rsidR="00F34153">
              <w:rPr>
                <w:rFonts w:ascii="Arial" w:hAnsi="Arial" w:cs="Arial"/>
                <w:bCs/>
                <w:sz w:val="20"/>
                <w:szCs w:val="20"/>
              </w:rPr>
              <w:t xml:space="preserve">za </w:t>
            </w:r>
            <w:r w:rsidR="00643184">
              <w:rPr>
                <w:rFonts w:ascii="Arial" w:hAnsi="Arial" w:cs="Arial"/>
                <w:bCs/>
                <w:sz w:val="20"/>
                <w:szCs w:val="20"/>
              </w:rPr>
              <w:t xml:space="preserve">ktoré </w:t>
            </w:r>
            <w:r w:rsidR="00F34153">
              <w:rPr>
                <w:rFonts w:ascii="Arial" w:hAnsi="Arial" w:cs="Arial"/>
                <w:bCs/>
                <w:sz w:val="20"/>
                <w:szCs w:val="20"/>
              </w:rPr>
              <w:t>podal posledné daňové priznanie</w:t>
            </w:r>
            <w:r w:rsidRPr="008C100C">
              <w:rPr>
                <w:rFonts w:ascii="Arial" w:hAnsi="Arial" w:cs="Arial"/>
                <w:bCs/>
                <w:sz w:val="20"/>
                <w:szCs w:val="20"/>
              </w:rPr>
              <w:t>.</w:t>
            </w:r>
          </w:p>
          <w:p w14:paraId="3578953D" w14:textId="58C6BD11"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Vyhlásenia o veľkosti podniku vrátane inštrukcie k jeho vyplneniu tvorí súčasť príloh k</w:t>
            </w:r>
            <w:r w:rsidR="004461E5">
              <w:rPr>
                <w:rFonts w:ascii="Arial" w:hAnsi="Arial" w:cs="Arial"/>
                <w:bCs/>
                <w:sz w:val="20"/>
                <w:szCs w:val="20"/>
              </w:rPr>
              <w:t> </w:t>
            </w:r>
            <w:r>
              <w:rPr>
                <w:rFonts w:ascii="Arial" w:hAnsi="Arial" w:cs="Arial"/>
                <w:bCs/>
                <w:sz w:val="20"/>
                <w:szCs w:val="20"/>
              </w:rPr>
              <w:t>ŽoPr.</w:t>
            </w:r>
          </w:p>
          <w:p w14:paraId="6E0211F6" w14:textId="60B53AFF" w:rsidR="00997F82" w:rsidDel="00D93223" w:rsidRDefault="00997F82" w:rsidP="00066F24">
            <w:pPr>
              <w:keepNext/>
              <w:spacing w:before="240" w:after="120" w:line="240" w:lineRule="auto"/>
              <w:ind w:left="85" w:right="85"/>
              <w:jc w:val="both"/>
              <w:rPr>
                <w:del w:id="257" w:author="Autor"/>
                <w:rFonts w:ascii="Arial" w:hAnsi="Arial" w:cs="Arial"/>
                <w:b/>
                <w:bCs/>
                <w:sz w:val="20"/>
                <w:szCs w:val="20"/>
              </w:rPr>
            </w:pPr>
            <w:del w:id="258" w:author="Autor">
              <w:r w:rsidRPr="002C3A60" w:rsidDel="00D93223">
                <w:rPr>
                  <w:rFonts w:ascii="Arial" w:hAnsi="Arial" w:cs="Arial"/>
                  <w:b/>
                  <w:bCs/>
                  <w:sz w:val="20"/>
                  <w:szCs w:val="20"/>
                </w:rPr>
                <w:delText>Forma predloženia prílohy</w:delText>
              </w:r>
            </w:del>
          </w:p>
          <w:p w14:paraId="6077EB2C" w14:textId="7CF3699F" w:rsidR="00997F82" w:rsidRPr="002C3A60" w:rsidDel="00D93223" w:rsidRDefault="00997F82" w:rsidP="00066F24">
            <w:pPr>
              <w:spacing w:before="120" w:after="0" w:line="240" w:lineRule="auto"/>
              <w:ind w:left="85" w:right="85"/>
              <w:jc w:val="both"/>
              <w:rPr>
                <w:del w:id="259" w:author="Autor"/>
                <w:rFonts w:ascii="Arial" w:hAnsi="Arial" w:cs="Arial"/>
                <w:bCs/>
                <w:sz w:val="20"/>
                <w:szCs w:val="20"/>
              </w:rPr>
            </w:pPr>
            <w:del w:id="260" w:author="Autor">
              <w:r w:rsidRPr="002C3A60" w:rsidDel="00D93223">
                <w:rPr>
                  <w:rFonts w:ascii="Arial" w:hAnsi="Arial" w:cs="Arial"/>
                  <w:bCs/>
                  <w:sz w:val="20"/>
                  <w:szCs w:val="20"/>
                </w:rPr>
                <w:delText>Listinná: Originál, alebo úradne overená kópia.</w:delText>
              </w:r>
            </w:del>
          </w:p>
          <w:p w14:paraId="374006AB" w14:textId="152531E1" w:rsidR="00997F82" w:rsidDel="00D93223" w:rsidRDefault="00997F82" w:rsidP="00066F24">
            <w:pPr>
              <w:spacing w:after="120" w:line="240" w:lineRule="auto"/>
              <w:ind w:left="85" w:right="85"/>
              <w:jc w:val="both"/>
              <w:rPr>
                <w:del w:id="261" w:author="Autor"/>
                <w:rFonts w:ascii="Arial" w:hAnsi="Arial" w:cs="Arial"/>
                <w:bCs/>
                <w:sz w:val="20"/>
                <w:szCs w:val="20"/>
              </w:rPr>
            </w:pPr>
            <w:del w:id="262" w:author="Autor">
              <w:r w:rsidRPr="002C3A60" w:rsidDel="00D93223">
                <w:rPr>
                  <w:rFonts w:ascii="Arial" w:hAnsi="Arial" w:cs="Arial"/>
                  <w:bCs/>
                  <w:sz w:val="20"/>
                  <w:szCs w:val="20"/>
                </w:rPr>
                <w:delText>Elektronická: Sken (vo formáte .pdf) na CD/DVD</w:delText>
              </w:r>
            </w:del>
          </w:p>
          <w:p w14:paraId="1EE5EFBA" w14:textId="762A67B1" w:rsidR="00170DD2" w:rsidRDefault="00170DD2" w:rsidP="00066F24">
            <w:pPr>
              <w:spacing w:after="120" w:line="240" w:lineRule="auto"/>
              <w:ind w:left="85" w:right="85"/>
              <w:jc w:val="both"/>
              <w:rPr>
                <w:rFonts w:ascii="Arial" w:hAnsi="Arial" w:cs="Arial"/>
                <w:bCs/>
                <w:sz w:val="20"/>
                <w:szCs w:val="20"/>
              </w:rPr>
            </w:pPr>
          </w:p>
          <w:p w14:paraId="53D8E92F" w14:textId="77777777" w:rsidR="00170DD2" w:rsidRDefault="00170DD2" w:rsidP="00066F24">
            <w:pPr>
              <w:spacing w:after="120" w:line="240" w:lineRule="auto"/>
              <w:ind w:left="85" w:right="85"/>
              <w:jc w:val="both"/>
              <w:rPr>
                <w:rFonts w:ascii="Arial" w:hAnsi="Arial" w:cs="Arial"/>
                <w:bCs/>
                <w:sz w:val="20"/>
                <w:szCs w:val="20"/>
              </w:rPr>
            </w:pPr>
          </w:p>
          <w:p w14:paraId="3A8AA76B" w14:textId="7C2ED36B" w:rsidR="00C22AE4" w:rsidDel="00D93223" w:rsidRDefault="00C22AE4" w:rsidP="00D93223">
            <w:pPr>
              <w:spacing w:before="120" w:after="120" w:line="240" w:lineRule="auto"/>
              <w:ind w:left="85" w:right="85"/>
              <w:jc w:val="both"/>
              <w:rPr>
                <w:del w:id="263" w:author="Autor"/>
                <w:rFonts w:ascii="Arial" w:hAnsi="Arial" w:cs="Arial"/>
                <w:bCs/>
                <w:sz w:val="20"/>
                <w:szCs w:val="20"/>
              </w:rPr>
            </w:pPr>
            <w:r w:rsidRPr="00F5202D">
              <w:rPr>
                <w:rFonts w:ascii="Arial" w:hAnsi="Arial" w:cs="Arial"/>
                <w:b/>
                <w:bCs/>
                <w:sz w:val="20"/>
                <w:szCs w:val="20"/>
              </w:rPr>
              <w:t>Účtovná závierka</w:t>
            </w:r>
            <w:r>
              <w:rPr>
                <w:rFonts w:ascii="Arial" w:hAnsi="Arial" w:cs="Arial"/>
                <w:bCs/>
                <w:sz w:val="20"/>
                <w:szCs w:val="20"/>
              </w:rPr>
              <w:t xml:space="preserve"> </w:t>
            </w:r>
            <w:del w:id="264" w:author="Autor">
              <w:r w:rsidDel="00D93223">
                <w:rPr>
                  <w:rFonts w:ascii="Arial" w:hAnsi="Arial" w:cs="Arial"/>
                  <w:bCs/>
                  <w:sz w:val="20"/>
                  <w:szCs w:val="20"/>
                </w:rPr>
                <w:delText>(ak sa neuvádza odkaz na jej zverejnenie v rámci registra účtovných závierok):</w:delText>
              </w:r>
            </w:del>
          </w:p>
          <w:p w14:paraId="74459951" w14:textId="4220CA5F" w:rsidR="00C22AE4" w:rsidRPr="002C3A60" w:rsidDel="00D93223" w:rsidRDefault="00C22AE4" w:rsidP="00D93223">
            <w:pPr>
              <w:spacing w:before="120" w:after="120" w:line="240" w:lineRule="auto"/>
              <w:ind w:left="85" w:right="85"/>
              <w:jc w:val="both"/>
              <w:rPr>
                <w:del w:id="265" w:author="Autor"/>
                <w:rFonts w:ascii="Arial" w:hAnsi="Arial" w:cs="Arial"/>
                <w:bCs/>
                <w:sz w:val="20"/>
                <w:szCs w:val="20"/>
              </w:rPr>
            </w:pPr>
            <w:del w:id="266" w:author="Autor">
              <w:r w:rsidRPr="002C3A60" w:rsidDel="00D93223">
                <w:rPr>
                  <w:rFonts w:ascii="Arial" w:hAnsi="Arial" w:cs="Arial"/>
                  <w:bCs/>
                  <w:sz w:val="20"/>
                  <w:szCs w:val="20"/>
                </w:rPr>
                <w:delText>Listinná: Originál</w:delText>
              </w:r>
            </w:del>
          </w:p>
          <w:p w14:paraId="2D17A346" w14:textId="391FC71E" w:rsidR="00C22AE4" w:rsidRDefault="00C22AE4" w:rsidP="00D93223">
            <w:pPr>
              <w:spacing w:before="120" w:after="120" w:line="240" w:lineRule="auto"/>
              <w:ind w:left="85" w:right="85"/>
              <w:jc w:val="both"/>
              <w:rPr>
                <w:rFonts w:ascii="Arial" w:hAnsi="Arial" w:cs="Arial"/>
                <w:bCs/>
                <w:sz w:val="20"/>
                <w:szCs w:val="20"/>
              </w:rPr>
            </w:pPr>
            <w:del w:id="267" w:author="Autor">
              <w:r w:rsidRPr="002C3A60" w:rsidDel="00D93223">
                <w:rPr>
                  <w:rFonts w:ascii="Arial" w:hAnsi="Arial" w:cs="Arial"/>
                  <w:bCs/>
                  <w:sz w:val="20"/>
                  <w:szCs w:val="20"/>
                </w:rPr>
                <w:delText xml:space="preserve">Elektronická: </w:delText>
              </w:r>
              <w:r w:rsidDel="00D93223">
                <w:rPr>
                  <w:rFonts w:ascii="Arial" w:hAnsi="Arial" w:cs="Arial"/>
                  <w:bCs/>
                  <w:sz w:val="20"/>
                  <w:szCs w:val="20"/>
                </w:rPr>
                <w:delText>Sken</w:delText>
              </w:r>
              <w:r w:rsidRPr="002C3A60" w:rsidDel="00D93223">
                <w:rPr>
                  <w:rFonts w:ascii="Arial" w:hAnsi="Arial" w:cs="Arial"/>
                  <w:bCs/>
                  <w:sz w:val="20"/>
                  <w:szCs w:val="20"/>
                </w:rPr>
                <w:delText xml:space="preserve"> (vo formáte .</w:delText>
              </w:r>
              <w:r w:rsidDel="00D93223">
                <w:rPr>
                  <w:rFonts w:ascii="Arial" w:hAnsi="Arial" w:cs="Arial"/>
                  <w:bCs/>
                  <w:sz w:val="20"/>
                  <w:szCs w:val="20"/>
                </w:rPr>
                <w:delText>pdf</w:delText>
              </w:r>
              <w:r w:rsidRPr="002C3A60" w:rsidDel="00D93223">
                <w:rPr>
                  <w:rFonts w:ascii="Arial" w:hAnsi="Arial" w:cs="Arial"/>
                  <w:bCs/>
                  <w:sz w:val="20"/>
                  <w:szCs w:val="20"/>
                </w:rPr>
                <w:delText>) na CD/DVD</w:delText>
              </w:r>
            </w:del>
          </w:p>
          <w:p w14:paraId="7EDF8F2A" w14:textId="77777777" w:rsidR="00C22AE4" w:rsidRPr="00D01EF0" w:rsidRDefault="00C22AE4" w:rsidP="00C22AE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3" w:history="1">
              <w:r w:rsidRPr="00D01EF0">
                <w:rPr>
                  <w:rStyle w:val="Hypertextovprepojenie"/>
                  <w:rFonts w:cs="Arial"/>
                  <w:bCs/>
                  <w:sz w:val="20"/>
                  <w:szCs w:val="20"/>
                </w:rPr>
                <w:t>www.registeruz.sk</w:t>
              </w:r>
            </w:hyperlink>
            <w:r>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61843D2F" w14:textId="77777777" w:rsidR="00C22AE4" w:rsidRDefault="00C22AE4" w:rsidP="00C22AE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292C28E4" w14:textId="7974D381" w:rsidR="00C22AE4" w:rsidRDefault="00D93223" w:rsidP="00C22AE4">
            <w:pPr>
              <w:spacing w:after="120" w:line="240" w:lineRule="auto"/>
              <w:ind w:left="85" w:right="85"/>
              <w:jc w:val="both"/>
              <w:rPr>
                <w:rFonts w:ascii="Arial" w:hAnsi="Arial" w:cs="Arial"/>
                <w:bCs/>
                <w:sz w:val="20"/>
                <w:szCs w:val="20"/>
              </w:rPr>
            </w:pPr>
            <w:ins w:id="268" w:author="Autor">
              <w:r w:rsidRPr="00D93223">
                <w:rPr>
                  <w:rFonts w:ascii="Arial" w:hAnsi="Arial" w:cs="Arial"/>
                  <w:bCs/>
                  <w:sz w:val="20"/>
                  <w:szCs w:val="20"/>
                </w:rPr>
                <w:t>Žiadateľ predkladá účtovné závierky, pokiaľ nie sú zverejnené v registri účtovných závierok aj za všetky prepojené a partnerské podniky, resp. predkladá daňové priznanie a údaje o počte pracovníkov za fyzickú osobu, ak táto osoba podniká na základe živnostenského oprávnenia.</w:t>
              </w:r>
            </w:ins>
          </w:p>
          <w:p w14:paraId="392D7E4C" w14:textId="77777777" w:rsidR="00170DD2" w:rsidRDefault="00170DD2" w:rsidP="00C22AE4">
            <w:pPr>
              <w:spacing w:after="120" w:line="240" w:lineRule="auto"/>
              <w:ind w:left="85" w:right="85"/>
              <w:jc w:val="both"/>
              <w:rPr>
                <w:rFonts w:ascii="Arial" w:hAnsi="Arial" w:cs="Arial"/>
                <w:b/>
                <w:bCs/>
                <w:sz w:val="20"/>
                <w:szCs w:val="20"/>
              </w:rPr>
            </w:pPr>
          </w:p>
          <w:p w14:paraId="1E296D20" w14:textId="4376A1E4" w:rsidR="00C22AE4" w:rsidRPr="00F5202D" w:rsidRDefault="00C22AE4" w:rsidP="00C22AE4">
            <w:pPr>
              <w:spacing w:after="120" w:line="240" w:lineRule="auto"/>
              <w:ind w:left="85" w:right="85"/>
              <w:jc w:val="both"/>
              <w:rPr>
                <w:rFonts w:ascii="Arial" w:hAnsi="Arial" w:cs="Arial"/>
                <w:b/>
                <w:bCs/>
                <w:sz w:val="20"/>
                <w:szCs w:val="20"/>
              </w:rPr>
            </w:pPr>
            <w:r w:rsidRPr="00F5202D">
              <w:rPr>
                <w:rFonts w:ascii="Arial" w:hAnsi="Arial" w:cs="Arial"/>
                <w:b/>
                <w:bCs/>
                <w:sz w:val="20"/>
                <w:szCs w:val="20"/>
              </w:rPr>
              <w:t>Daňové priznania k dani z príjmu fyzickej osoby – typ B:</w:t>
            </w:r>
          </w:p>
          <w:p w14:paraId="364C243D" w14:textId="48E7C3B7" w:rsidR="00C22AE4" w:rsidRPr="002C3A60" w:rsidDel="00D93223" w:rsidRDefault="00C22AE4" w:rsidP="00C22AE4">
            <w:pPr>
              <w:spacing w:before="120" w:after="0" w:line="240" w:lineRule="auto"/>
              <w:ind w:left="85" w:right="85"/>
              <w:jc w:val="both"/>
              <w:rPr>
                <w:del w:id="269" w:author="Autor"/>
                <w:rFonts w:ascii="Arial" w:hAnsi="Arial" w:cs="Arial"/>
                <w:bCs/>
                <w:sz w:val="20"/>
                <w:szCs w:val="20"/>
              </w:rPr>
            </w:pPr>
            <w:del w:id="270" w:author="Autor">
              <w:r w:rsidRPr="002C3A60" w:rsidDel="00D93223">
                <w:rPr>
                  <w:rFonts w:ascii="Arial" w:hAnsi="Arial" w:cs="Arial"/>
                  <w:bCs/>
                  <w:sz w:val="20"/>
                  <w:szCs w:val="20"/>
                </w:rPr>
                <w:delText>Listinná: Originál</w:delText>
              </w:r>
            </w:del>
          </w:p>
          <w:p w14:paraId="4FE973A9" w14:textId="57A2E543" w:rsidR="00C22AE4" w:rsidDel="00D93223" w:rsidRDefault="00C22AE4" w:rsidP="00C22AE4">
            <w:pPr>
              <w:spacing w:after="120" w:line="240" w:lineRule="auto"/>
              <w:ind w:left="85" w:right="85"/>
              <w:jc w:val="both"/>
              <w:rPr>
                <w:del w:id="271" w:author="Autor"/>
                <w:rFonts w:ascii="Arial" w:hAnsi="Arial" w:cs="Arial"/>
                <w:bCs/>
                <w:sz w:val="20"/>
                <w:szCs w:val="20"/>
              </w:rPr>
            </w:pPr>
            <w:del w:id="272" w:author="Autor">
              <w:r w:rsidRPr="002C3A60" w:rsidDel="00D93223">
                <w:rPr>
                  <w:rFonts w:ascii="Arial" w:hAnsi="Arial" w:cs="Arial"/>
                  <w:bCs/>
                  <w:sz w:val="20"/>
                  <w:szCs w:val="20"/>
                </w:rPr>
                <w:delText xml:space="preserve">Elektronická: </w:delText>
              </w:r>
              <w:r w:rsidDel="00D93223">
                <w:rPr>
                  <w:rFonts w:ascii="Arial" w:hAnsi="Arial" w:cs="Arial"/>
                  <w:bCs/>
                  <w:sz w:val="20"/>
                  <w:szCs w:val="20"/>
                </w:rPr>
                <w:delText>Sken</w:delText>
              </w:r>
              <w:r w:rsidRPr="002C3A60" w:rsidDel="00D93223">
                <w:rPr>
                  <w:rFonts w:ascii="Arial" w:hAnsi="Arial" w:cs="Arial"/>
                  <w:bCs/>
                  <w:sz w:val="20"/>
                  <w:szCs w:val="20"/>
                </w:rPr>
                <w:delText xml:space="preserve"> (vo formáte .</w:delText>
              </w:r>
              <w:r w:rsidDel="00D93223">
                <w:rPr>
                  <w:rFonts w:ascii="Arial" w:hAnsi="Arial" w:cs="Arial"/>
                  <w:bCs/>
                  <w:sz w:val="20"/>
                  <w:szCs w:val="20"/>
                </w:rPr>
                <w:delText>pdf</w:delText>
              </w:r>
              <w:r w:rsidRPr="002C3A60" w:rsidDel="00D93223">
                <w:rPr>
                  <w:rFonts w:ascii="Arial" w:hAnsi="Arial" w:cs="Arial"/>
                  <w:bCs/>
                  <w:sz w:val="20"/>
                  <w:szCs w:val="20"/>
                </w:rPr>
                <w:delText>) na CD/DVD</w:delText>
              </w:r>
            </w:del>
          </w:p>
          <w:p w14:paraId="4A06EF96" w14:textId="77777777" w:rsidR="00C22AE4" w:rsidRDefault="00C22AE4" w:rsidP="00C22AE4">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Daňové priznanie predkladá žiadateľ podpísané </w:t>
            </w:r>
            <w:r w:rsidRPr="00D01EF0">
              <w:rPr>
                <w:rFonts w:ascii="Arial" w:hAnsi="Arial" w:cs="Arial"/>
                <w:bCs/>
                <w:sz w:val="20"/>
                <w:szCs w:val="20"/>
              </w:rPr>
              <w:t xml:space="preserve">štatutárnym zástupcom/splnomocnenou osobou (na úvodnej strane </w:t>
            </w:r>
            <w:r>
              <w:rPr>
                <w:rFonts w:ascii="Arial" w:hAnsi="Arial" w:cs="Arial"/>
                <w:bCs/>
                <w:sz w:val="20"/>
                <w:szCs w:val="20"/>
              </w:rPr>
              <w:t>priznania</w:t>
            </w:r>
            <w:r w:rsidRPr="00D01EF0">
              <w:rPr>
                <w:rFonts w:ascii="Arial" w:hAnsi="Arial" w:cs="Arial"/>
                <w:bCs/>
                <w:sz w:val="20"/>
                <w:szCs w:val="20"/>
              </w:rPr>
              <w:t>).</w:t>
            </w:r>
          </w:p>
          <w:p w14:paraId="7385EAE5" w14:textId="02D35817" w:rsidR="00C22AE4" w:rsidRPr="002C3A60" w:rsidRDefault="00C22AE4" w:rsidP="00066F24">
            <w:pPr>
              <w:spacing w:after="120" w:line="240" w:lineRule="auto"/>
              <w:ind w:left="85" w:right="85"/>
              <w:jc w:val="both"/>
              <w:rPr>
                <w:rFonts w:ascii="Arial" w:hAnsi="Arial" w:cs="Arial"/>
                <w:bCs/>
                <w:sz w:val="20"/>
                <w:szCs w:val="20"/>
              </w:rPr>
            </w:pPr>
          </w:p>
        </w:tc>
      </w:tr>
      <w:tr w:rsidR="00D93223" w:rsidRPr="006A79F0" w14:paraId="67AB0CBC" w14:textId="77777777" w:rsidTr="00170DD2">
        <w:tblPrEx>
          <w:tblCellMar>
            <w:left w:w="108" w:type="dxa"/>
            <w:right w:w="108" w:type="dxa"/>
          </w:tblCellMar>
        </w:tblPrEx>
        <w:trPr>
          <w:ins w:id="273" w:author="Autor"/>
        </w:trPr>
        <w:tc>
          <w:tcPr>
            <w:tcW w:w="9781" w:type="dxa"/>
            <w:tcBorders>
              <w:bottom w:val="single" w:sz="4" w:space="0" w:color="auto"/>
            </w:tcBorders>
          </w:tcPr>
          <w:p w14:paraId="444D61BB" w14:textId="581D4846" w:rsidR="00D93223" w:rsidRPr="00D93223" w:rsidRDefault="00D93223" w:rsidP="00D93223">
            <w:pPr>
              <w:pStyle w:val="Odsekzoznamu"/>
              <w:numPr>
                <w:ilvl w:val="1"/>
                <w:numId w:val="70"/>
              </w:numPr>
              <w:spacing w:before="120" w:after="120" w:line="240" w:lineRule="auto"/>
              <w:ind w:right="85"/>
              <w:jc w:val="both"/>
              <w:rPr>
                <w:ins w:id="274" w:author="Autor"/>
                <w:rFonts w:ascii="Arial" w:hAnsi="Arial" w:cs="Arial"/>
                <w:bCs/>
                <w:sz w:val="20"/>
                <w:szCs w:val="20"/>
              </w:rPr>
            </w:pPr>
            <w:ins w:id="275" w:author="Autor">
              <w:r>
                <w:rPr>
                  <w:rFonts w:ascii="Arial" w:hAnsi="Arial" w:cs="Arial"/>
                  <w:b/>
                  <w:color w:val="44546A" w:themeColor="text2"/>
                  <w:szCs w:val="19"/>
                </w:rPr>
                <w:lastRenderedPageBreak/>
                <w:t xml:space="preserve"> </w:t>
              </w:r>
              <w:r w:rsidRPr="00D93223">
                <w:rPr>
                  <w:rFonts w:ascii="Arial" w:hAnsi="Arial" w:cs="Arial"/>
                  <w:b/>
                  <w:color w:val="44546A" w:themeColor="text2"/>
                  <w:szCs w:val="19"/>
                </w:rPr>
                <w:t>Zrušenie osvedčenia o zápise do evidencie SHR</w:t>
              </w:r>
            </w:ins>
          </w:p>
        </w:tc>
      </w:tr>
      <w:tr w:rsidR="00D93223" w:rsidRPr="006A79F0" w14:paraId="48667013" w14:textId="77777777" w:rsidTr="00170DD2">
        <w:tblPrEx>
          <w:tblCellMar>
            <w:left w:w="108" w:type="dxa"/>
            <w:right w:w="108" w:type="dxa"/>
          </w:tblCellMar>
        </w:tblPrEx>
        <w:trPr>
          <w:ins w:id="276" w:author="Autor"/>
        </w:trPr>
        <w:tc>
          <w:tcPr>
            <w:tcW w:w="9781" w:type="dxa"/>
            <w:tcBorders>
              <w:bottom w:val="single" w:sz="4" w:space="0" w:color="auto"/>
            </w:tcBorders>
          </w:tcPr>
          <w:p w14:paraId="3649CDBC" w14:textId="0856F536" w:rsidR="00D93223" w:rsidRPr="008C100C" w:rsidRDefault="00D93223" w:rsidP="00066F24">
            <w:pPr>
              <w:pStyle w:val="Odsekzoznamu"/>
              <w:spacing w:before="120" w:after="120" w:line="240" w:lineRule="auto"/>
              <w:ind w:left="85" w:right="85"/>
              <w:contextualSpacing w:val="0"/>
              <w:jc w:val="both"/>
              <w:rPr>
                <w:ins w:id="277" w:author="Autor"/>
                <w:rFonts w:ascii="Arial" w:hAnsi="Arial" w:cs="Arial"/>
                <w:bCs/>
                <w:sz w:val="20"/>
                <w:szCs w:val="20"/>
              </w:rPr>
            </w:pPr>
            <w:ins w:id="278" w:author="Autor">
              <w:r w:rsidRPr="00D93223">
                <w:rPr>
                  <w:rFonts w:ascii="Arial" w:hAnsi="Arial" w:cs="Arial"/>
                  <w:bCs/>
                  <w:sz w:val="20"/>
                  <w:szCs w:val="20"/>
                </w:rPr>
                <w:t>V prípade, že je žiadateľ osobou nezapísanou v obchodnom registri a v registri organizácií je vedený ako SHR, predkladá kópiu zrušenia osvedčenia o zápise do evidencie SHR, vystaveného miestnym (mestským, resp. obecným) úradom v mieste, kde žiadateľ vykonával činnosti SHR.</w:t>
              </w:r>
            </w:ins>
          </w:p>
        </w:tc>
      </w:tr>
      <w:tr w:rsidR="00997F82" w:rsidRPr="009E297B" w14:paraId="58D47A45" w14:textId="77777777" w:rsidTr="00170DD2">
        <w:tblPrEx>
          <w:tblCellMar>
            <w:left w:w="108" w:type="dxa"/>
            <w:right w:w="108" w:type="dxa"/>
          </w:tblCellMar>
        </w:tblPrEx>
        <w:trPr>
          <w:trHeight w:val="287"/>
        </w:trPr>
        <w:tc>
          <w:tcPr>
            <w:tcW w:w="9781" w:type="dxa"/>
            <w:shd w:val="clear" w:color="auto" w:fill="F2F2F2" w:themeFill="background1" w:themeFillShade="F2"/>
          </w:tcPr>
          <w:p w14:paraId="64EC5061" w14:textId="51982F9E" w:rsidR="00997F82" w:rsidRPr="00D93223" w:rsidRDefault="00C22AE4" w:rsidP="00D93223">
            <w:pPr>
              <w:pStyle w:val="Odsekzoznamu"/>
              <w:numPr>
                <w:ilvl w:val="1"/>
                <w:numId w:val="38"/>
              </w:numPr>
              <w:spacing w:before="120" w:after="120" w:line="240" w:lineRule="auto"/>
              <w:rPr>
                <w:rFonts w:ascii="Arial" w:hAnsi="Arial" w:cs="Arial"/>
                <w:b/>
                <w:color w:val="44546A" w:themeColor="text2"/>
                <w:szCs w:val="19"/>
              </w:rPr>
            </w:pPr>
            <w:del w:id="279" w:author="Autor">
              <w:r w:rsidRPr="00D93223" w:rsidDel="00D93223">
                <w:rPr>
                  <w:rFonts w:ascii="Arial" w:hAnsi="Arial" w:cs="Arial"/>
                  <w:b/>
                  <w:color w:val="44546A" w:themeColor="text2"/>
                  <w:szCs w:val="19"/>
                </w:rPr>
                <w:delText>3.3.</w:delText>
              </w:r>
            </w:del>
            <w:r w:rsidRPr="00D93223">
              <w:rPr>
                <w:rFonts w:ascii="Arial" w:hAnsi="Arial" w:cs="Arial"/>
                <w:b/>
                <w:color w:val="44546A" w:themeColor="text2"/>
                <w:szCs w:val="19"/>
              </w:rPr>
              <w:t xml:space="preserve"> </w:t>
            </w:r>
            <w:r w:rsidR="00997F82" w:rsidRPr="00D93223">
              <w:rPr>
                <w:rFonts w:ascii="Arial" w:hAnsi="Arial" w:cs="Arial"/>
                <w:b/>
                <w:color w:val="44546A" w:themeColor="text2"/>
                <w:szCs w:val="19"/>
              </w:rPr>
              <w:t>Dokumenty preukazujúce finančnú spôsobilosť žiadateľa</w:t>
            </w:r>
          </w:p>
        </w:tc>
      </w:tr>
      <w:tr w:rsidR="00997F82" w:rsidRPr="006A79F0" w14:paraId="481F718F" w14:textId="77777777" w:rsidTr="00170DD2">
        <w:tblPrEx>
          <w:tblCellMar>
            <w:left w:w="108" w:type="dxa"/>
            <w:right w:w="108" w:type="dxa"/>
          </w:tblCellMar>
        </w:tblPrEx>
        <w:tc>
          <w:tcPr>
            <w:tcW w:w="9781" w:type="dxa"/>
            <w:tcBorders>
              <w:bottom w:val="single" w:sz="4" w:space="0" w:color="auto"/>
            </w:tcBorders>
          </w:tcPr>
          <w:p w14:paraId="6A638B85" w14:textId="41EBD8E9"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33AD0462" w14:textId="4FDC2318" w:rsidR="00025F83" w:rsidRPr="0081541C" w:rsidDel="0089623E" w:rsidRDefault="00025F83" w:rsidP="00025F83">
            <w:pPr>
              <w:widowControl w:val="0"/>
              <w:spacing w:before="120" w:after="120" w:line="240" w:lineRule="auto"/>
              <w:ind w:left="85" w:right="85"/>
              <w:jc w:val="both"/>
              <w:rPr>
                <w:del w:id="280" w:author="Autor"/>
                <w:rFonts w:ascii="Arial" w:hAnsi="Arial" w:cs="Arial"/>
                <w:bCs/>
                <w:sz w:val="20"/>
                <w:szCs w:val="20"/>
              </w:rPr>
            </w:pPr>
            <w:del w:id="281" w:author="Autor">
              <w:r w:rsidRPr="0081541C" w:rsidDel="0089623E">
                <w:rPr>
                  <w:rFonts w:ascii="Arial" w:hAnsi="Arial" w:cs="Arial"/>
                  <w:bCs/>
                  <w:sz w:val="20"/>
                  <w:szCs w:val="20"/>
                </w:rPr>
                <w:delText xml:space="preserve">Žiadateľ, ktorým je obec, predkladá v rámci tejto prílohy úradne osvedčenú kópiu uznesenia zastupiteľstva, resp. výpis z uznesenia zastupiteľstva o tom, že schvaľuje </w:delText>
              </w:r>
              <w:r w:rsidDel="0089623E">
                <w:rPr>
                  <w:rFonts w:ascii="Arial" w:hAnsi="Arial" w:cs="Arial"/>
                  <w:bCs/>
                  <w:sz w:val="20"/>
                  <w:szCs w:val="20"/>
                </w:rPr>
                <w:delText>zabezpečenie spolufinancovania projektu</w:delText>
              </w:r>
              <w:r w:rsidRPr="0081541C" w:rsidDel="0089623E">
                <w:rPr>
                  <w:rFonts w:ascii="Arial" w:hAnsi="Arial" w:cs="Arial"/>
                  <w:bCs/>
                  <w:sz w:val="20"/>
                  <w:szCs w:val="20"/>
                </w:rPr>
                <w:delText>.</w:delText>
              </w:r>
              <w:r w:rsidDel="0089623E">
                <w:rPr>
                  <w:rFonts w:ascii="Arial" w:hAnsi="Arial" w:cs="Arial"/>
                  <w:bCs/>
                  <w:sz w:val="20"/>
                  <w:szCs w:val="20"/>
                </w:rPr>
                <w:delText xml:space="preserve"> </w:delText>
              </w:r>
              <w:r w:rsidRPr="0081541C" w:rsidDel="0089623E">
                <w:rPr>
                  <w:rFonts w:ascii="Arial" w:hAnsi="Arial" w:cs="Arial"/>
                  <w:bCs/>
                  <w:sz w:val="20"/>
                  <w:szCs w:val="20"/>
                </w:rPr>
                <w:delText>Uznesenie zastupiteľstva musí obsahovať nasledovné údaje:</w:delText>
              </w:r>
            </w:del>
          </w:p>
          <w:p w14:paraId="0F8DF6A0" w14:textId="38A4B9E3" w:rsidR="00025F83" w:rsidRPr="0081541C" w:rsidDel="0089623E" w:rsidRDefault="00025F83" w:rsidP="00025F83">
            <w:pPr>
              <w:pStyle w:val="Odsekzoznamu"/>
              <w:widowControl w:val="0"/>
              <w:numPr>
                <w:ilvl w:val="0"/>
                <w:numId w:val="25"/>
              </w:numPr>
              <w:spacing w:before="60" w:after="60" w:line="240" w:lineRule="auto"/>
              <w:ind w:left="731" w:right="85" w:hanging="357"/>
              <w:jc w:val="both"/>
              <w:rPr>
                <w:del w:id="282" w:author="Autor"/>
                <w:rFonts w:ascii="Arial" w:hAnsi="Arial" w:cs="Arial"/>
                <w:bCs/>
                <w:sz w:val="20"/>
                <w:szCs w:val="20"/>
              </w:rPr>
            </w:pPr>
            <w:del w:id="283" w:author="Autor">
              <w:r w:rsidDel="0089623E">
                <w:rPr>
                  <w:rFonts w:ascii="Arial" w:hAnsi="Arial" w:cs="Arial"/>
                  <w:bCs/>
                  <w:sz w:val="20"/>
                  <w:szCs w:val="20"/>
                </w:rPr>
                <w:delText>názov projektu,</w:delText>
              </w:r>
            </w:del>
          </w:p>
          <w:p w14:paraId="543B157E" w14:textId="60DF9912" w:rsidR="00025F83" w:rsidRPr="0081541C" w:rsidDel="0089623E" w:rsidRDefault="00025F83" w:rsidP="00025F83">
            <w:pPr>
              <w:pStyle w:val="Odsekzoznamu"/>
              <w:widowControl w:val="0"/>
              <w:numPr>
                <w:ilvl w:val="0"/>
                <w:numId w:val="25"/>
              </w:numPr>
              <w:spacing w:before="60" w:after="60" w:line="240" w:lineRule="auto"/>
              <w:ind w:left="731" w:right="85" w:hanging="357"/>
              <w:jc w:val="both"/>
              <w:rPr>
                <w:del w:id="284" w:author="Autor"/>
                <w:rFonts w:ascii="Arial" w:hAnsi="Arial" w:cs="Arial"/>
                <w:bCs/>
                <w:sz w:val="20"/>
                <w:szCs w:val="20"/>
              </w:rPr>
            </w:pPr>
            <w:del w:id="285" w:author="Autor">
              <w:r w:rsidRPr="0081541C" w:rsidDel="0089623E">
                <w:rPr>
                  <w:rFonts w:ascii="Arial" w:hAnsi="Arial" w:cs="Arial"/>
                  <w:bCs/>
                  <w:sz w:val="20"/>
                  <w:szCs w:val="20"/>
                </w:rPr>
                <w:delText xml:space="preserve">výšku spolufinancovania projektu zo strany žiadateľa z celkových oprávnených výdavkov. Výšku je potrebné uvádzať ako číselnú hodnotu výšky spolufinancovania v EUR. </w:delText>
              </w:r>
            </w:del>
          </w:p>
          <w:p w14:paraId="79B4538B" w14:textId="7BE7EEFF" w:rsidR="00025F83" w:rsidRPr="0081541C" w:rsidDel="0089623E" w:rsidRDefault="00025F83" w:rsidP="00025F83">
            <w:pPr>
              <w:pStyle w:val="Odsekzoznamu"/>
              <w:widowControl w:val="0"/>
              <w:numPr>
                <w:ilvl w:val="0"/>
                <w:numId w:val="25"/>
              </w:numPr>
              <w:spacing w:before="60" w:after="60" w:line="240" w:lineRule="auto"/>
              <w:ind w:left="731" w:right="85" w:hanging="357"/>
              <w:jc w:val="both"/>
              <w:rPr>
                <w:del w:id="286" w:author="Autor"/>
                <w:rFonts w:ascii="Arial" w:hAnsi="Arial" w:cs="Arial"/>
                <w:bCs/>
                <w:sz w:val="20"/>
                <w:szCs w:val="20"/>
              </w:rPr>
            </w:pPr>
            <w:del w:id="287" w:author="Autor">
              <w:r w:rsidRPr="0081541C" w:rsidDel="0089623E">
                <w:rPr>
                  <w:rFonts w:ascii="Arial" w:hAnsi="Arial" w:cs="Arial"/>
                  <w:bCs/>
                  <w:sz w:val="20"/>
                  <w:szCs w:val="20"/>
                </w:rPr>
                <w:delText>kód výzvy</w:delText>
              </w:r>
              <w:r w:rsidDel="0089623E">
                <w:rPr>
                  <w:rFonts w:ascii="Arial" w:hAnsi="Arial" w:cs="Arial"/>
                  <w:bCs/>
                  <w:sz w:val="20"/>
                  <w:szCs w:val="20"/>
                </w:rPr>
                <w:delText xml:space="preserve">: </w:delText>
              </w:r>
              <w:r w:rsidRPr="00025F83" w:rsidDel="0089623E">
                <w:rPr>
                  <w:rFonts w:ascii="Arial" w:hAnsi="Arial" w:cs="Arial"/>
                  <w:bCs/>
                  <w:sz w:val="20"/>
                  <w:szCs w:val="20"/>
                </w:rPr>
                <w:delText>IROP-CLLD-V904-511-001</w:delText>
              </w:r>
              <w:r w:rsidDel="0089623E">
                <w:rPr>
                  <w:rFonts w:ascii="Arial" w:hAnsi="Arial" w:cs="Arial"/>
                  <w:bCs/>
                  <w:sz w:val="20"/>
                  <w:szCs w:val="20"/>
                </w:rPr>
                <w:delText xml:space="preserve"> alebo označenie príslušnej Aktivity z Konceptu stratégie CLLD MAS.</w:delText>
              </w:r>
            </w:del>
          </w:p>
          <w:p w14:paraId="15F5F45C" w14:textId="0BC89F5B" w:rsidR="00025F83" w:rsidRDefault="00025F83" w:rsidP="00025F83">
            <w:pPr>
              <w:widowControl w:val="0"/>
              <w:spacing w:before="240" w:after="120" w:line="240" w:lineRule="auto"/>
              <w:ind w:left="85" w:right="85"/>
              <w:jc w:val="both"/>
              <w:rPr>
                <w:rFonts w:ascii="Arial" w:hAnsi="Arial" w:cs="Arial"/>
                <w:bCs/>
                <w:sz w:val="20"/>
                <w:szCs w:val="20"/>
              </w:rPr>
            </w:pPr>
            <w:del w:id="288" w:author="Autor">
              <w:r w:rsidRPr="0081541C" w:rsidDel="0089623E">
                <w:rPr>
                  <w:rFonts w:ascii="Arial" w:hAnsi="Arial" w:cs="Arial"/>
                  <w:bCs/>
                  <w:sz w:val="20"/>
                  <w:szCs w:val="20"/>
                </w:rPr>
                <w:delText>Ostatní ž</w:delText>
              </w:r>
            </w:del>
            <w:ins w:id="289" w:author="Autor">
              <w:r w:rsidR="0089623E">
                <w:rPr>
                  <w:rFonts w:ascii="Arial" w:hAnsi="Arial" w:cs="Arial"/>
                  <w:bCs/>
                  <w:sz w:val="20"/>
                  <w:szCs w:val="20"/>
                </w:rPr>
                <w:t>Ž</w:t>
              </w:r>
            </w:ins>
            <w:r w:rsidRPr="0081541C">
              <w:rPr>
                <w:rFonts w:ascii="Arial" w:hAnsi="Arial" w:cs="Arial"/>
                <w:bCs/>
                <w:sz w:val="20"/>
                <w:szCs w:val="20"/>
              </w:rPr>
              <w:t>iadatelia v rámci tejto prílohy predkladajú dokument preukazujúci zabezpečené finančné prostriedky minimálne vo výške spolufinancovania projektu zo strany žiadateľa. Uvedeným dokumentom môže byť jeden alebo kombinácia nasledovných dokladov:</w:t>
            </w:r>
          </w:p>
          <w:p w14:paraId="17AC2073" w14:textId="77777777" w:rsidR="00025F83" w:rsidRPr="0081541C" w:rsidRDefault="00025F83" w:rsidP="00025F83">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 xml:space="preserve">ýpis z bankového účtu žiadateľa o disponibilnom zostatku na účte, nie starší ako 3 mesiace ku dňu </w:t>
            </w:r>
            <w:r w:rsidRPr="0081541C">
              <w:rPr>
                <w:rFonts w:ascii="Arial" w:hAnsi="Arial" w:cs="Arial"/>
                <w:bCs/>
                <w:sz w:val="20"/>
                <w:szCs w:val="20"/>
              </w:rPr>
              <w:lastRenderedPageBreak/>
              <w:t>predloženia ŽoP</w:t>
            </w:r>
            <w:r>
              <w:rPr>
                <w:rFonts w:ascii="Arial" w:hAnsi="Arial" w:cs="Arial"/>
                <w:bCs/>
                <w:sz w:val="20"/>
                <w:szCs w:val="20"/>
              </w:rPr>
              <w:t>r,</w:t>
            </w:r>
          </w:p>
          <w:p w14:paraId="4165AA01" w14:textId="77777777" w:rsidR="00025F83" w:rsidRPr="0081541C" w:rsidRDefault="00025F83" w:rsidP="00025F83">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7437B41D" w14:textId="77777777" w:rsidR="00025F83" w:rsidRPr="0081541C" w:rsidRDefault="00025F83" w:rsidP="00025F83">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w:t>
            </w:r>
            <w:r>
              <w:rPr>
                <w:rFonts w:ascii="Arial" w:hAnsi="Arial" w:cs="Arial"/>
                <w:bCs/>
                <w:sz w:val="20"/>
                <w:szCs w:val="20"/>
              </w:rPr>
              <w:t>,</w:t>
            </w:r>
            <w:r w:rsidRPr="0081541C">
              <w:rPr>
                <w:rFonts w:ascii="Arial" w:hAnsi="Arial" w:cs="Arial"/>
                <w:bCs/>
                <w:sz w:val="20"/>
                <w:szCs w:val="20"/>
              </w:rPr>
              <w:t xml:space="preserve"> </w:t>
            </w:r>
          </w:p>
          <w:p w14:paraId="1805AEE1" w14:textId="77777777" w:rsidR="00025F83" w:rsidRPr="0081541C" w:rsidRDefault="00025F83" w:rsidP="00025F83">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56BCFBE8" w14:textId="2C13F881"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39D0DAFF" w14:textId="77777777" w:rsidR="00170DD2" w:rsidRDefault="00170DD2" w:rsidP="00170DD2">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p w14:paraId="58E425B2" w14:textId="2E33F414" w:rsidR="00170DD2" w:rsidDel="00D93223" w:rsidRDefault="00170DD2" w:rsidP="00170DD2">
            <w:pPr>
              <w:widowControl w:val="0"/>
              <w:spacing w:before="240" w:after="120" w:line="240" w:lineRule="auto"/>
              <w:ind w:left="85" w:right="85"/>
              <w:jc w:val="both"/>
              <w:rPr>
                <w:del w:id="290" w:author="Autor"/>
                <w:rFonts w:ascii="Arial" w:hAnsi="Arial" w:cs="Arial"/>
                <w:b/>
                <w:bCs/>
                <w:sz w:val="20"/>
                <w:szCs w:val="20"/>
              </w:rPr>
            </w:pPr>
            <w:del w:id="291" w:author="Autor">
              <w:r w:rsidRPr="002C3A60" w:rsidDel="00D93223">
                <w:rPr>
                  <w:rFonts w:ascii="Arial" w:hAnsi="Arial" w:cs="Arial"/>
                  <w:b/>
                  <w:bCs/>
                  <w:sz w:val="20"/>
                  <w:szCs w:val="20"/>
                </w:rPr>
                <w:delText>Forma predloženia prílohy</w:delText>
              </w:r>
            </w:del>
          </w:p>
          <w:p w14:paraId="2B18D25E" w14:textId="7636DAA7" w:rsidR="00997F82" w:rsidRPr="002C3A60" w:rsidDel="00D93223" w:rsidRDefault="00997F82" w:rsidP="00CD453C">
            <w:pPr>
              <w:widowControl w:val="0"/>
              <w:spacing w:before="120" w:after="0" w:line="240" w:lineRule="auto"/>
              <w:ind w:left="85" w:right="85"/>
              <w:jc w:val="both"/>
              <w:rPr>
                <w:del w:id="292" w:author="Autor"/>
                <w:rFonts w:ascii="Arial" w:hAnsi="Arial" w:cs="Arial"/>
                <w:bCs/>
                <w:sz w:val="20"/>
                <w:szCs w:val="20"/>
              </w:rPr>
            </w:pPr>
            <w:del w:id="293" w:author="Autor">
              <w:r w:rsidRPr="002C3A60" w:rsidDel="00D93223">
                <w:rPr>
                  <w:rFonts w:ascii="Arial" w:hAnsi="Arial" w:cs="Arial"/>
                  <w:bCs/>
                  <w:sz w:val="20"/>
                  <w:szCs w:val="20"/>
                </w:rPr>
                <w:delText>Listinná: Originál, alebo úradne overená kópia.</w:delText>
              </w:r>
            </w:del>
          </w:p>
          <w:p w14:paraId="724B26E1" w14:textId="585C3CFC" w:rsidR="00997F82" w:rsidRPr="002C3A60" w:rsidRDefault="00997F82" w:rsidP="00CD453C">
            <w:pPr>
              <w:widowControl w:val="0"/>
              <w:spacing w:after="120" w:line="240" w:lineRule="auto"/>
              <w:ind w:left="85" w:right="85"/>
              <w:jc w:val="both"/>
              <w:rPr>
                <w:rFonts w:ascii="Arial" w:hAnsi="Arial" w:cs="Arial"/>
                <w:bCs/>
                <w:sz w:val="20"/>
                <w:szCs w:val="20"/>
              </w:rPr>
            </w:pPr>
            <w:del w:id="294" w:author="Autor">
              <w:r w:rsidRPr="002C3A60" w:rsidDel="00D93223">
                <w:rPr>
                  <w:rFonts w:ascii="Arial" w:hAnsi="Arial" w:cs="Arial"/>
                  <w:bCs/>
                  <w:sz w:val="20"/>
                  <w:szCs w:val="20"/>
                </w:rPr>
                <w:delText xml:space="preserve">Elektronická: </w:delText>
              </w:r>
              <w:r w:rsidDel="00D93223">
                <w:rPr>
                  <w:rFonts w:ascii="Arial" w:hAnsi="Arial" w:cs="Arial"/>
                  <w:bCs/>
                  <w:sz w:val="20"/>
                  <w:szCs w:val="20"/>
                </w:rPr>
                <w:delText>Sken</w:delText>
              </w:r>
              <w:r w:rsidRPr="002C3A60" w:rsidDel="00D93223">
                <w:rPr>
                  <w:rFonts w:ascii="Arial" w:hAnsi="Arial" w:cs="Arial"/>
                  <w:bCs/>
                  <w:sz w:val="20"/>
                  <w:szCs w:val="20"/>
                </w:rPr>
                <w:delText xml:space="preserve"> (vo formáte .</w:delText>
              </w:r>
              <w:r w:rsidDel="00D93223">
                <w:rPr>
                  <w:rFonts w:ascii="Arial" w:hAnsi="Arial" w:cs="Arial"/>
                  <w:bCs/>
                  <w:sz w:val="20"/>
                  <w:szCs w:val="20"/>
                </w:rPr>
                <w:delText>pdf</w:delText>
              </w:r>
              <w:r w:rsidRPr="002C3A60" w:rsidDel="00D93223">
                <w:rPr>
                  <w:rFonts w:ascii="Arial" w:hAnsi="Arial" w:cs="Arial"/>
                  <w:bCs/>
                  <w:sz w:val="20"/>
                  <w:szCs w:val="20"/>
                </w:rPr>
                <w:delText>) na CD/DVD</w:delText>
              </w:r>
            </w:del>
          </w:p>
        </w:tc>
      </w:tr>
      <w:tr w:rsidR="00997F82" w:rsidRPr="009E297B" w14:paraId="672CAB59" w14:textId="77777777" w:rsidTr="00170DD2">
        <w:tblPrEx>
          <w:tblCellMar>
            <w:left w:w="108" w:type="dxa"/>
            <w:right w:w="108" w:type="dxa"/>
          </w:tblCellMar>
        </w:tblPrEx>
        <w:trPr>
          <w:trHeight w:val="287"/>
        </w:trPr>
        <w:tc>
          <w:tcPr>
            <w:tcW w:w="9781" w:type="dxa"/>
            <w:shd w:val="clear" w:color="auto" w:fill="F2F2F2" w:themeFill="background1" w:themeFillShade="F2"/>
          </w:tcPr>
          <w:p w14:paraId="57C8280F" w14:textId="77777777" w:rsidR="00170DD2" w:rsidRDefault="00170DD2" w:rsidP="00170DD2">
            <w:pPr>
              <w:pStyle w:val="Odsekzoznamu"/>
              <w:keepNext/>
              <w:numPr>
                <w:ilvl w:val="1"/>
                <w:numId w:val="38"/>
              </w:numPr>
              <w:spacing w:before="120" w:after="120" w:line="240" w:lineRule="auto"/>
              <w:rPr>
                <w:rFonts w:ascii="Arial" w:hAnsi="Arial" w:cs="Arial"/>
                <w:b/>
                <w:color w:val="44546A" w:themeColor="text2"/>
                <w:szCs w:val="19"/>
              </w:rPr>
            </w:pPr>
            <w:r>
              <w:rPr>
                <w:rFonts w:ascii="Arial" w:hAnsi="Arial" w:cs="Arial"/>
                <w:b/>
                <w:color w:val="44546A" w:themeColor="text2"/>
                <w:szCs w:val="19"/>
              </w:rPr>
              <w:lastRenderedPageBreak/>
              <w:t xml:space="preserve">  </w:t>
            </w:r>
            <w:r w:rsidR="00997F82" w:rsidRPr="00170DD2">
              <w:rPr>
                <w:rFonts w:ascii="Arial" w:hAnsi="Arial" w:cs="Arial"/>
                <w:b/>
                <w:color w:val="44546A" w:themeColor="text2"/>
                <w:szCs w:val="19"/>
              </w:rPr>
              <w:t>Výpis z registra trestov fyzických osôb</w:t>
            </w:r>
            <w:r w:rsidR="00236E5C" w:rsidRPr="00170DD2">
              <w:rPr>
                <w:rFonts w:ascii="Arial" w:hAnsi="Arial" w:cs="Arial"/>
                <w:b/>
                <w:color w:val="44546A" w:themeColor="text2"/>
                <w:szCs w:val="19"/>
              </w:rPr>
              <w:t xml:space="preserve"> / </w:t>
            </w:r>
            <w:r w:rsidR="009B0CD5" w:rsidRPr="00170DD2">
              <w:rPr>
                <w:rFonts w:ascii="Arial" w:hAnsi="Arial" w:cs="Arial"/>
                <w:b/>
                <w:color w:val="44546A" w:themeColor="text2"/>
                <w:szCs w:val="19"/>
              </w:rPr>
              <w:t xml:space="preserve">Údaje na vyžiadanie </w:t>
            </w:r>
            <w:r w:rsidR="00236E5C" w:rsidRPr="00170DD2">
              <w:rPr>
                <w:rFonts w:ascii="Arial" w:hAnsi="Arial" w:cs="Arial"/>
                <w:b/>
                <w:color w:val="44546A" w:themeColor="text2"/>
                <w:szCs w:val="19"/>
              </w:rPr>
              <w:t xml:space="preserve">výpisu </w:t>
            </w:r>
            <w:r>
              <w:rPr>
                <w:rFonts w:ascii="Arial" w:hAnsi="Arial" w:cs="Arial"/>
                <w:b/>
                <w:color w:val="44546A" w:themeColor="text2"/>
                <w:szCs w:val="19"/>
              </w:rPr>
              <w:t xml:space="preserve">    </w:t>
            </w:r>
          </w:p>
          <w:p w14:paraId="4839A99C" w14:textId="3ABC5A3B" w:rsidR="00997F82" w:rsidRPr="00170DD2" w:rsidRDefault="00170DD2" w:rsidP="00170DD2">
            <w:pPr>
              <w:pStyle w:val="Odsekzoznamu"/>
              <w:keepNext/>
              <w:spacing w:before="120" w:after="120" w:line="240" w:lineRule="auto"/>
              <w:rPr>
                <w:rFonts w:ascii="Arial" w:hAnsi="Arial" w:cs="Arial"/>
                <w:b/>
                <w:color w:val="44546A" w:themeColor="text2"/>
                <w:szCs w:val="19"/>
              </w:rPr>
            </w:pPr>
            <w:r>
              <w:rPr>
                <w:rFonts w:ascii="Arial" w:hAnsi="Arial" w:cs="Arial"/>
                <w:b/>
                <w:color w:val="44546A" w:themeColor="text2"/>
                <w:szCs w:val="19"/>
              </w:rPr>
              <w:t xml:space="preserve">  </w:t>
            </w:r>
            <w:r w:rsidR="00236E5C" w:rsidRPr="00170DD2">
              <w:rPr>
                <w:rFonts w:ascii="Arial" w:hAnsi="Arial" w:cs="Arial"/>
                <w:b/>
                <w:color w:val="44546A" w:themeColor="text2"/>
                <w:szCs w:val="19"/>
              </w:rPr>
              <w:t>z registra trestov</w:t>
            </w:r>
          </w:p>
        </w:tc>
      </w:tr>
      <w:tr w:rsidR="00997F82" w:rsidRPr="006A79F0" w14:paraId="03FCE03F" w14:textId="77777777" w:rsidTr="00170DD2">
        <w:tblPrEx>
          <w:tblCellMar>
            <w:left w:w="108" w:type="dxa"/>
            <w:right w:w="108" w:type="dxa"/>
          </w:tblCellMar>
        </w:tblPrEx>
        <w:tc>
          <w:tcPr>
            <w:tcW w:w="9781"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642D8FA7"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ŽoPr </w:t>
            </w:r>
            <w:r w:rsidR="00236E5C">
              <w:rPr>
                <w:rFonts w:ascii="Arial" w:hAnsi="Arial" w:cs="Arial"/>
                <w:bCs/>
                <w:sz w:val="20"/>
                <w:szCs w:val="20"/>
              </w:rPr>
              <w:t>alebo</w:t>
            </w:r>
          </w:p>
          <w:p w14:paraId="18A74B8D" w14:textId="1FADB883" w:rsidR="00236E5C" w:rsidRDefault="009B0CD5" w:rsidP="00236E5C">
            <w:pPr>
              <w:pStyle w:val="Odsekzoznamu"/>
              <w:numPr>
                <w:ilvl w:val="0"/>
                <w:numId w:val="62"/>
              </w:numPr>
              <w:spacing w:before="120" w:after="120" w:line="240" w:lineRule="auto"/>
              <w:ind w:left="589" w:right="85"/>
              <w:jc w:val="both"/>
              <w:rPr>
                <w:rFonts w:ascii="Arial" w:hAnsi="Arial" w:cs="Arial"/>
                <w:bCs/>
                <w:sz w:val="20"/>
                <w:szCs w:val="20"/>
              </w:rPr>
            </w:pPr>
            <w:r>
              <w:rPr>
                <w:rFonts w:ascii="Arial" w:hAnsi="Arial" w:cs="Arial"/>
                <w:bCs/>
                <w:sz w:val="20"/>
                <w:szCs w:val="20"/>
              </w:rPr>
              <w:t>ú</w:t>
            </w:r>
            <w:r w:rsidRPr="009B0CD5">
              <w:rPr>
                <w:rFonts w:ascii="Arial" w:hAnsi="Arial" w:cs="Arial"/>
                <w:bCs/>
                <w:sz w:val="20"/>
                <w:szCs w:val="20"/>
              </w:rPr>
              <w:t xml:space="preserve">daje na vyžiadanie </w:t>
            </w:r>
            <w:r w:rsidR="00236E5C">
              <w:rPr>
                <w:rFonts w:ascii="Arial" w:hAnsi="Arial" w:cs="Arial"/>
                <w:bCs/>
                <w:sz w:val="20"/>
                <w:szCs w:val="20"/>
              </w:rPr>
              <w:t>výpisu z registra trestov</w:t>
            </w:r>
          </w:p>
          <w:p w14:paraId="37B661D4" w14:textId="3E608A52" w:rsidR="00997F82" w:rsidRPr="00F413B2" w:rsidRDefault="00997F82" w:rsidP="00F413B2">
            <w:pPr>
              <w:spacing w:before="120" w:after="120" w:line="240" w:lineRule="auto"/>
              <w:ind w:right="85"/>
              <w:jc w:val="both"/>
              <w:rPr>
                <w:rFonts w:ascii="Arial" w:hAnsi="Arial" w:cs="Arial"/>
                <w:bCs/>
                <w:sz w:val="20"/>
                <w:szCs w:val="20"/>
              </w:rPr>
            </w:pPr>
            <w:r w:rsidRPr="00F413B2">
              <w:rPr>
                <w:rFonts w:ascii="Arial" w:hAnsi="Arial" w:cs="Arial"/>
                <w:bCs/>
                <w:sz w:val="20"/>
                <w:szCs w:val="20"/>
              </w:rPr>
              <w:t>za každého člena jeho štatutárneho orgánu, každého prokuristu a každú osobu splnomocnenú zastupovať žiadateľa na úkony súvisiace so ŽoPr.</w:t>
            </w:r>
          </w:p>
          <w:p w14:paraId="6AD3DC74" w14:textId="1300E427" w:rsidR="00997F82" w:rsidDel="00D93223" w:rsidRDefault="00997F82" w:rsidP="00DF0742">
            <w:pPr>
              <w:spacing w:before="240" w:after="120" w:line="240" w:lineRule="auto"/>
              <w:ind w:left="85" w:right="85"/>
              <w:jc w:val="both"/>
              <w:rPr>
                <w:del w:id="295" w:author="Autor"/>
                <w:rFonts w:ascii="Arial" w:hAnsi="Arial" w:cs="Arial"/>
                <w:b/>
                <w:bCs/>
                <w:sz w:val="20"/>
                <w:szCs w:val="20"/>
              </w:rPr>
            </w:pPr>
            <w:del w:id="296" w:author="Autor">
              <w:r w:rsidRPr="002C3A60" w:rsidDel="00D93223">
                <w:rPr>
                  <w:rFonts w:ascii="Arial" w:hAnsi="Arial" w:cs="Arial"/>
                  <w:b/>
                  <w:bCs/>
                  <w:sz w:val="20"/>
                  <w:szCs w:val="20"/>
                </w:rPr>
                <w:delText>Forma predloženia prílohy</w:delText>
              </w:r>
              <w:r w:rsidDel="00D93223">
                <w:rPr>
                  <w:rFonts w:ascii="Arial" w:hAnsi="Arial" w:cs="Arial"/>
                  <w:b/>
                  <w:bCs/>
                  <w:sz w:val="20"/>
                  <w:szCs w:val="20"/>
                </w:rPr>
                <w:delText xml:space="preserve"> </w:delText>
              </w:r>
            </w:del>
          </w:p>
          <w:p w14:paraId="5CBD3132" w14:textId="6099997A" w:rsidR="00997F82" w:rsidRPr="002C3A60" w:rsidDel="00D93223" w:rsidRDefault="00997F82" w:rsidP="00DF0742">
            <w:pPr>
              <w:spacing w:before="120" w:after="0" w:line="240" w:lineRule="auto"/>
              <w:ind w:left="85" w:right="85"/>
              <w:jc w:val="both"/>
              <w:rPr>
                <w:del w:id="297" w:author="Autor"/>
                <w:rFonts w:ascii="Arial" w:hAnsi="Arial" w:cs="Arial"/>
                <w:bCs/>
                <w:sz w:val="20"/>
                <w:szCs w:val="20"/>
              </w:rPr>
            </w:pPr>
            <w:del w:id="298" w:author="Autor">
              <w:r w:rsidRPr="002C3A60" w:rsidDel="00D93223">
                <w:rPr>
                  <w:rFonts w:ascii="Arial" w:hAnsi="Arial" w:cs="Arial"/>
                  <w:bCs/>
                  <w:sz w:val="20"/>
                  <w:szCs w:val="20"/>
                </w:rPr>
                <w:delText>Listinná: Originál, alebo úradne overená kópia.</w:delText>
              </w:r>
            </w:del>
          </w:p>
          <w:p w14:paraId="61152A19" w14:textId="5D744254" w:rsidR="00997F82" w:rsidRPr="002C3A60" w:rsidRDefault="00997F82" w:rsidP="00DF0742">
            <w:pPr>
              <w:spacing w:after="120" w:line="240" w:lineRule="auto"/>
              <w:ind w:left="85" w:right="85"/>
              <w:jc w:val="both"/>
              <w:rPr>
                <w:rFonts w:ascii="Arial" w:hAnsi="Arial" w:cs="Arial"/>
                <w:bCs/>
                <w:sz w:val="20"/>
                <w:szCs w:val="20"/>
              </w:rPr>
            </w:pPr>
            <w:del w:id="299" w:author="Autor">
              <w:r w:rsidRPr="002C3A60" w:rsidDel="00D93223">
                <w:rPr>
                  <w:rFonts w:ascii="Arial" w:hAnsi="Arial" w:cs="Arial"/>
                  <w:bCs/>
                  <w:sz w:val="20"/>
                  <w:szCs w:val="20"/>
                </w:rPr>
                <w:delText xml:space="preserve">Elektronická: </w:delText>
              </w:r>
              <w:r w:rsidDel="00D93223">
                <w:rPr>
                  <w:rFonts w:ascii="Arial" w:hAnsi="Arial" w:cs="Arial"/>
                  <w:bCs/>
                  <w:sz w:val="20"/>
                  <w:szCs w:val="20"/>
                </w:rPr>
                <w:delText>Sken</w:delText>
              </w:r>
              <w:r w:rsidRPr="002C3A60" w:rsidDel="00D93223">
                <w:rPr>
                  <w:rFonts w:ascii="Arial" w:hAnsi="Arial" w:cs="Arial"/>
                  <w:bCs/>
                  <w:sz w:val="20"/>
                  <w:szCs w:val="20"/>
                </w:rPr>
                <w:delText xml:space="preserve"> (vo formáte .</w:delText>
              </w:r>
              <w:r w:rsidDel="00D93223">
                <w:rPr>
                  <w:rFonts w:ascii="Arial" w:hAnsi="Arial" w:cs="Arial"/>
                  <w:bCs/>
                  <w:sz w:val="20"/>
                  <w:szCs w:val="20"/>
                </w:rPr>
                <w:delText>pdf</w:delText>
              </w:r>
              <w:r w:rsidRPr="002C3A60" w:rsidDel="00D93223">
                <w:rPr>
                  <w:rFonts w:ascii="Arial" w:hAnsi="Arial" w:cs="Arial"/>
                  <w:bCs/>
                  <w:sz w:val="20"/>
                  <w:szCs w:val="20"/>
                </w:rPr>
                <w:delText>) na CD/DVD</w:delText>
              </w:r>
            </w:del>
          </w:p>
        </w:tc>
      </w:tr>
      <w:tr w:rsidR="00997F82" w:rsidRPr="009E297B" w14:paraId="2C980A69" w14:textId="77777777" w:rsidTr="00170DD2">
        <w:tblPrEx>
          <w:tblCellMar>
            <w:left w:w="108" w:type="dxa"/>
            <w:right w:w="108" w:type="dxa"/>
          </w:tblCellMar>
        </w:tblPrEx>
        <w:trPr>
          <w:trHeight w:val="287"/>
        </w:trPr>
        <w:tc>
          <w:tcPr>
            <w:tcW w:w="9781" w:type="dxa"/>
            <w:shd w:val="clear" w:color="auto" w:fill="F2F2F2" w:themeFill="background1" w:themeFillShade="F2"/>
          </w:tcPr>
          <w:p w14:paraId="1733783A" w14:textId="7F937A94" w:rsidR="00997F82" w:rsidRPr="00170DD2" w:rsidRDefault="00170DD2" w:rsidP="00170DD2">
            <w:pPr>
              <w:pStyle w:val="Odsekzoznamu"/>
              <w:keepNext/>
              <w:numPr>
                <w:ilvl w:val="1"/>
                <w:numId w:val="38"/>
              </w:numPr>
              <w:spacing w:before="120" w:after="120" w:line="240" w:lineRule="auto"/>
              <w:rPr>
                <w:rFonts w:ascii="Arial" w:hAnsi="Arial" w:cs="Arial"/>
                <w:b/>
                <w:color w:val="44546A" w:themeColor="text2"/>
                <w:szCs w:val="19"/>
              </w:rPr>
            </w:pPr>
            <w:r>
              <w:rPr>
                <w:rFonts w:ascii="Arial" w:hAnsi="Arial" w:cs="Arial"/>
                <w:b/>
                <w:color w:val="44546A" w:themeColor="text2"/>
                <w:szCs w:val="19"/>
              </w:rPr>
              <w:t xml:space="preserve"> </w:t>
            </w:r>
            <w:r w:rsidR="00997F82" w:rsidRPr="00170DD2">
              <w:rPr>
                <w:rFonts w:ascii="Arial" w:hAnsi="Arial" w:cs="Arial"/>
                <w:b/>
                <w:color w:val="44546A" w:themeColor="text2"/>
                <w:szCs w:val="19"/>
              </w:rPr>
              <w:t>Rozpočet projektu</w:t>
            </w:r>
          </w:p>
        </w:tc>
      </w:tr>
      <w:tr w:rsidR="00997F82" w:rsidRPr="006A79F0" w14:paraId="17948D4C" w14:textId="77777777" w:rsidTr="00170DD2">
        <w:tblPrEx>
          <w:tblCellMar>
            <w:left w:w="108" w:type="dxa"/>
            <w:right w:w="108" w:type="dxa"/>
          </w:tblCellMar>
        </w:tblPrEx>
        <w:tc>
          <w:tcPr>
            <w:tcW w:w="9781"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21A7C67F"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 xml:space="preserve">Vzhľadom na </w:t>
            </w:r>
            <w:r w:rsidRPr="003D196B">
              <w:rPr>
                <w:rFonts w:ascii="Arial" w:hAnsi="Arial" w:cs="Arial"/>
                <w:bCs/>
                <w:sz w:val="20"/>
                <w:szCs w:val="20"/>
              </w:rPr>
              <w:t xml:space="preserve">podmienku poskytnutia príspevku č. </w:t>
            </w:r>
            <w:r w:rsidR="007F646B" w:rsidRPr="003D196B">
              <w:rPr>
                <w:rFonts w:ascii="Arial" w:hAnsi="Arial" w:cs="Arial"/>
                <w:bCs/>
                <w:sz w:val="20"/>
                <w:szCs w:val="20"/>
              </w:rPr>
              <w:t>6</w:t>
            </w:r>
            <w:r w:rsidRPr="003D196B">
              <w:rPr>
                <w:rFonts w:ascii="Arial" w:hAnsi="Arial" w:cs="Arial"/>
                <w:bCs/>
                <w:sz w:val="20"/>
                <w:szCs w:val="20"/>
              </w:rPr>
              <w:t xml:space="preserve"> (Podmienka</w:t>
            </w:r>
            <w:r w:rsidRPr="003F19B9">
              <w:rPr>
                <w:rFonts w:ascii="Arial" w:hAnsi="Arial" w:cs="Arial"/>
                <w:bCs/>
                <w:sz w:val="20"/>
                <w:szCs w:val="20"/>
              </w:rPr>
              <w:t xml:space="preserve">, že žiadateľ nezačal práce na projekte </w:t>
            </w:r>
            <w:r w:rsidRPr="003F19B9">
              <w:rPr>
                <w:rFonts w:ascii="Arial" w:hAnsi="Arial" w:cs="Arial"/>
                <w:bCs/>
                <w:sz w:val="20"/>
                <w:szCs w:val="20"/>
              </w:rPr>
              <w:lastRenderedPageBreak/>
              <w:t xml:space="preserve">pred </w:t>
            </w:r>
            <w:r w:rsidR="007F646B">
              <w:rPr>
                <w:rFonts w:ascii="Arial" w:hAnsi="Arial" w:cs="Arial"/>
                <w:bCs/>
                <w:sz w:val="20"/>
                <w:szCs w:val="20"/>
              </w:rPr>
              <w:t xml:space="preserve">predložením ŽoPr na MAS </w:t>
            </w:r>
            <w:r w:rsidRPr="003F19B9">
              <w:rPr>
                <w:rFonts w:ascii="Arial" w:hAnsi="Arial" w:cs="Arial"/>
                <w:bCs/>
                <w:sz w:val="20"/>
                <w:szCs w:val="20"/>
              </w:rPr>
              <w:t>, je potrebné</w:t>
            </w:r>
            <w:r w:rsidRPr="00835223">
              <w:rPr>
                <w:rFonts w:ascii="Arial" w:hAnsi="Arial" w:cs="Arial"/>
                <w:bCs/>
                <w:sz w:val="20"/>
                <w:szCs w:val="20"/>
              </w:rPr>
              <w:t xml:space="preserve">, aby zmluvy s dodávateľom nenadobudli účinnosť pred </w:t>
            </w:r>
            <w:r w:rsidR="007F646B">
              <w:rPr>
                <w:rFonts w:ascii="Arial" w:hAnsi="Arial" w:cs="Arial"/>
                <w:bCs/>
                <w:sz w:val="20"/>
                <w:szCs w:val="20"/>
              </w:rPr>
              <w:t xml:space="preserve"> predložením ŽoPr na MAS </w:t>
            </w:r>
            <w:r w:rsidRPr="00835223">
              <w:rPr>
                <w:rFonts w:ascii="Arial" w:hAnsi="Arial" w:cs="Arial"/>
                <w:bCs/>
                <w:sz w:val="20"/>
                <w:szCs w:val="20"/>
              </w:rPr>
              <w:t xml:space="preserve">(preto odporúčame naviazať účinnosť zmluvy s dodávateľom napr. </w:t>
            </w:r>
            <w:r w:rsidR="007F646B">
              <w:rPr>
                <w:rFonts w:ascii="Arial" w:hAnsi="Arial" w:cs="Arial"/>
                <w:bCs/>
                <w:sz w:val="20"/>
                <w:szCs w:val="20"/>
              </w:rPr>
              <w:t>na predloženie ŽoPr na MAS</w:t>
            </w:r>
            <w:r w:rsidRPr="00835223">
              <w:rPr>
                <w:rFonts w:ascii="Arial" w:hAnsi="Arial" w:cs="Arial"/>
                <w:bCs/>
                <w:sz w:val="20"/>
                <w:szCs w:val="20"/>
              </w:rPr>
              <w:t xml:space="preserve"> alebo na výsledok kontroly verejného obstarávania/obstarávania bez identifikácie nedostatkov vo verejnom obstarávaní/obstarávaní) alebo zmluvy s dodávateľom umožňovali plnenie zmluvy až na základe písomnej objednávky žiadateľa (vystavenej po </w:t>
            </w:r>
            <w:r w:rsidR="007F646B">
              <w:rPr>
                <w:rFonts w:ascii="Arial" w:hAnsi="Arial" w:cs="Arial"/>
                <w:bCs/>
                <w:sz w:val="20"/>
                <w:szCs w:val="20"/>
              </w:rPr>
              <w:t>predložení ŽoPr na MAS</w:t>
            </w:r>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F950508"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4744FD">
              <w:rPr>
                <w:rFonts w:ascii="Arial" w:hAnsi="Arial" w:cs="Arial"/>
                <w:bCs/>
                <w:sz w:val="20"/>
                <w:szCs w:val="20"/>
              </w:rPr>
              <w:t xml:space="preserve"> </w:t>
            </w:r>
            <w:r w:rsidR="004744FD" w:rsidRPr="004744FD">
              <w:rPr>
                <w:rFonts w:ascii="Arial" w:hAnsi="Arial" w:cs="Arial"/>
                <w:bCs/>
                <w:sz w:val="20"/>
                <w:szCs w:val="20"/>
              </w:rPr>
              <w:t>vrátane všetkých cenových ponúk</w:t>
            </w:r>
            <w:r>
              <w:rPr>
                <w:rFonts w:ascii="Arial" w:hAnsi="Arial" w:cs="Arial"/>
                <w:bCs/>
                <w:sz w:val="20"/>
                <w:szCs w:val="20"/>
              </w:rPr>
              <w:t>.</w:t>
            </w:r>
          </w:p>
          <w:p w14:paraId="3B075A6C" w14:textId="2454A008"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w:t>
            </w:r>
            <w:del w:id="300" w:author="Autor">
              <w:r w:rsidRPr="00B24E47" w:rsidDel="00D93223">
                <w:rPr>
                  <w:rFonts w:ascii="Arial" w:hAnsi="Arial" w:cs="Arial"/>
                  <w:bCs/>
                  <w:sz w:val="20"/>
                  <w:szCs w:val="20"/>
                </w:rPr>
                <w:delText xml:space="preserve"> </w:delText>
              </w:r>
            </w:del>
            <w:ins w:id="301" w:author="Autor">
              <w:r w:rsidR="00D93223">
                <w:rPr>
                  <w:rFonts w:ascii="Arial" w:hAnsi="Arial" w:cs="Arial"/>
                  <w:bCs/>
                  <w:sz w:val="20"/>
                  <w:szCs w:val="20"/>
                </w:rPr>
                <w:t xml:space="preserve"> Príručke </w:t>
              </w:r>
            </w:ins>
            <w:del w:id="302" w:author="Autor">
              <w:r w:rsidRPr="00B24E47" w:rsidDel="00D93223">
                <w:rPr>
                  <w:rFonts w:ascii="Arial" w:hAnsi="Arial" w:cs="Arial"/>
                  <w:bCs/>
                  <w:sz w:val="20"/>
                  <w:szCs w:val="20"/>
                </w:rPr>
                <w:delText xml:space="preserve">kapitole 2.2.2 Príručky RO pre IROP </w:delText>
              </w:r>
            </w:del>
            <w:r w:rsidRPr="00B24E47">
              <w:rPr>
                <w:rFonts w:ascii="Arial" w:hAnsi="Arial" w:cs="Arial"/>
                <w:bCs/>
                <w:sz w:val="20"/>
                <w:szCs w:val="20"/>
              </w:rPr>
              <w:t>k procesu verejného obstarávania, ktorá je dostupná na</w:t>
            </w:r>
            <w:del w:id="303" w:author="Autor">
              <w:r w:rsidR="00DF0742" w:rsidDel="00D93223">
                <w:rPr>
                  <w:rFonts w:ascii="Arial" w:hAnsi="Arial" w:cs="Arial"/>
                  <w:bCs/>
                  <w:sz w:val="20"/>
                  <w:szCs w:val="20"/>
                </w:rPr>
                <w:delText xml:space="preserve"> </w:delText>
              </w:r>
            </w:del>
            <w:ins w:id="304" w:author="Autor">
              <w:r w:rsidR="00D93223">
                <w:rPr>
                  <w:rFonts w:ascii="Arial" w:hAnsi="Arial" w:cs="Arial"/>
                  <w:bCs/>
                  <w:sz w:val="20"/>
                  <w:szCs w:val="20"/>
                </w:rPr>
                <w:fldChar w:fldCharType="begin"/>
              </w:r>
              <w:r w:rsidR="00D93223">
                <w:rPr>
                  <w:rFonts w:ascii="Arial" w:hAnsi="Arial" w:cs="Arial"/>
                  <w:bCs/>
                  <w:sz w:val="20"/>
                  <w:szCs w:val="20"/>
                </w:rPr>
                <w:instrText xml:space="preserve"> HYPERLINK "</w:instrText>
              </w:r>
              <w:r w:rsidR="00D93223" w:rsidRPr="00D93223">
                <w:rPr>
                  <w:rFonts w:ascii="Arial" w:hAnsi="Arial" w:cs="Arial"/>
                  <w:bCs/>
                  <w:sz w:val="20"/>
                  <w:szCs w:val="20"/>
                </w:rPr>
                <w:instrText>https://www.mirri.gov.sk/mpsr/irop-programove-obdobie-2014-2020/clld/programove-dokumenty/prirucka-k-procesu-verejneho-obstaravania/index.html</w:instrText>
              </w:r>
              <w:r w:rsidR="00D93223">
                <w:rPr>
                  <w:rFonts w:ascii="Arial" w:hAnsi="Arial" w:cs="Arial"/>
                  <w:bCs/>
                  <w:sz w:val="20"/>
                  <w:szCs w:val="20"/>
                </w:rPr>
                <w:instrText xml:space="preserve">" </w:instrText>
              </w:r>
              <w:r w:rsidR="00D93223">
                <w:rPr>
                  <w:rFonts w:ascii="Arial" w:hAnsi="Arial" w:cs="Arial"/>
                  <w:bCs/>
                  <w:sz w:val="20"/>
                  <w:szCs w:val="20"/>
                </w:rPr>
                <w:fldChar w:fldCharType="separate"/>
              </w:r>
              <w:r w:rsidR="00D93223" w:rsidRPr="00E60D61">
                <w:rPr>
                  <w:rStyle w:val="Hypertextovprepojenie"/>
                  <w:rFonts w:cs="Arial"/>
                  <w:bCs/>
                  <w:sz w:val="20"/>
                  <w:szCs w:val="20"/>
                </w:rPr>
                <w:t>https://www.mirri.gov.sk/mpsr/irop-programove-obdobie-2014-2020/clld/programove-dokumenty/prirucka-k-procesu-verejneho-obstaravania/index.html</w:t>
              </w:r>
              <w:r w:rsidR="00D93223">
                <w:rPr>
                  <w:rFonts w:ascii="Arial" w:hAnsi="Arial" w:cs="Arial"/>
                  <w:bCs/>
                  <w:sz w:val="20"/>
                  <w:szCs w:val="20"/>
                </w:rPr>
                <w:fldChar w:fldCharType="end"/>
              </w:r>
              <w:r w:rsidR="00D93223">
                <w:rPr>
                  <w:rFonts w:ascii="Arial" w:hAnsi="Arial" w:cs="Arial"/>
                  <w:bCs/>
                  <w:sz w:val="20"/>
                  <w:szCs w:val="20"/>
                </w:rPr>
                <w:t xml:space="preserve"> </w:t>
              </w:r>
            </w:ins>
            <w:del w:id="305" w:author="Autor">
              <w:r w:rsidR="00E432A9" w:rsidDel="00D93223">
                <w:fldChar w:fldCharType="begin"/>
              </w:r>
              <w:r w:rsidR="00E432A9" w:rsidDel="00D93223">
                <w:delInstrText xml:space="preserve"> HYPERLINK "http://www.mpsr.sk/index.php?navID=1121&amp;navID2=1121&amp;sID=67&amp;id=10956" </w:delInstrText>
              </w:r>
              <w:r w:rsidR="00E432A9" w:rsidDel="00D93223">
                <w:fldChar w:fldCharType="separate"/>
              </w:r>
              <w:r w:rsidR="00DF0742" w:rsidRPr="00DF0742" w:rsidDel="00D93223">
                <w:rPr>
                  <w:rStyle w:val="Hypertextovprepojenie"/>
                  <w:rFonts w:cs="Arial"/>
                  <w:bCs/>
                  <w:sz w:val="20"/>
                  <w:szCs w:val="20"/>
                </w:rPr>
                <w:delText>http://www.mpsr.sk/index.php?navID=1121&amp;navID2=1121&amp;sID=67&amp;id=10956</w:delText>
              </w:r>
              <w:r w:rsidR="00E432A9" w:rsidDel="00D93223">
                <w:rPr>
                  <w:rStyle w:val="Hypertextovprepojenie"/>
                  <w:rFonts w:cs="Arial"/>
                  <w:bCs/>
                  <w:sz w:val="20"/>
                  <w:szCs w:val="20"/>
                </w:rPr>
                <w:fldChar w:fldCharType="end"/>
              </w:r>
            </w:del>
            <w:r w:rsidRPr="00B24E47">
              <w:rPr>
                <w:rFonts w:ascii="Arial" w:hAnsi="Arial" w:cs="Arial"/>
                <w:bCs/>
                <w:sz w:val="20"/>
                <w:szCs w:val="20"/>
              </w:rPr>
              <w:t>.</w:t>
            </w:r>
          </w:p>
          <w:p w14:paraId="50DDFE9C" w14:textId="77777777" w:rsidR="004744FD" w:rsidRDefault="00DF0742" w:rsidP="004744FD">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4744FD">
              <w:rPr>
                <w:rFonts w:ascii="Arial" w:hAnsi="Arial" w:cs="Arial"/>
                <w:bCs/>
                <w:sz w:val="20"/>
                <w:szCs w:val="20"/>
              </w:rPr>
              <w:t xml:space="preserve"> Aj v tomto prípade, je žiadateľ povinný predložiť všetky cenové ponuky.</w:t>
            </w:r>
          </w:p>
          <w:p w14:paraId="52399ED4" w14:textId="7D80E581"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w:t>
            </w:r>
            <w:r w:rsidR="007F646B">
              <w:rPr>
                <w:rFonts w:ascii="Arial" w:hAnsi="Arial" w:cs="Arial"/>
                <w:bCs/>
                <w:sz w:val="20"/>
                <w:szCs w:val="20"/>
              </w:rPr>
              <w:t xml:space="preserve"> </w:t>
            </w:r>
            <w:r w:rsidRPr="00B24E47">
              <w:rPr>
                <w:rFonts w:ascii="Arial" w:hAnsi="Arial" w:cs="Arial"/>
                <w:bCs/>
                <w:sz w:val="20"/>
                <w:szCs w:val="20"/>
              </w:rPr>
              <w: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4FB5C4F1"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BFAF3A9" w14:textId="0830C17C"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w:t>
            </w:r>
            <w:del w:id="306" w:author="Autor">
              <w:r w:rsidRPr="00B24E47" w:rsidDel="00D93223">
                <w:rPr>
                  <w:rFonts w:ascii="Arial" w:hAnsi="Arial" w:cs="Arial"/>
                  <w:bCs/>
                  <w:sz w:val="20"/>
                  <w:szCs w:val="20"/>
                </w:rPr>
                <w:delText xml:space="preserve">RO pre IROP </w:delText>
              </w:r>
            </w:del>
            <w:r w:rsidRPr="00B24E47">
              <w:rPr>
                <w:rFonts w:ascii="Arial" w:hAnsi="Arial" w:cs="Arial"/>
                <w:bCs/>
                <w:sz w:val="20"/>
                <w:szCs w:val="20"/>
              </w:rPr>
              <w:t>k procesu verejného obstarávania, ktorá je dostupná na</w:t>
            </w:r>
            <w:del w:id="307" w:author="Autor">
              <w:r w:rsidRPr="00B24E47" w:rsidDel="00D93223">
                <w:rPr>
                  <w:rFonts w:ascii="Arial" w:hAnsi="Arial" w:cs="Arial"/>
                  <w:bCs/>
                  <w:sz w:val="20"/>
                  <w:szCs w:val="20"/>
                </w:rPr>
                <w:delText xml:space="preserve"> </w:delText>
              </w:r>
            </w:del>
            <w:ins w:id="308" w:author="Autor">
              <w:r w:rsidR="00D93223">
                <w:rPr>
                  <w:rFonts w:ascii="Arial" w:hAnsi="Arial" w:cs="Arial"/>
                  <w:sz w:val="20"/>
                </w:rPr>
                <w:fldChar w:fldCharType="begin"/>
              </w:r>
              <w:r w:rsidR="00D93223">
                <w:rPr>
                  <w:rFonts w:ascii="Arial" w:hAnsi="Arial" w:cs="Arial"/>
                  <w:sz w:val="20"/>
                </w:rPr>
                <w:instrText xml:space="preserve"> HYPERLINK "https://www.mirri.gov.sk/mpsr/irop-programove-obdobie-2014-2020/clld/programove-dokumenty/prirucka-k-procesu-verejneho-obstaravania/index.html" </w:instrText>
              </w:r>
              <w:r w:rsidR="00D93223">
                <w:rPr>
                  <w:rFonts w:ascii="Arial" w:hAnsi="Arial" w:cs="Arial"/>
                  <w:sz w:val="20"/>
                </w:rPr>
                <w:fldChar w:fldCharType="separate"/>
              </w:r>
              <w:r w:rsidR="00D93223" w:rsidRPr="00A37301">
                <w:rPr>
                  <w:rStyle w:val="Hypertextovprepojenie"/>
                  <w:rFonts w:cs="Arial"/>
                  <w:sz w:val="20"/>
                </w:rPr>
                <w:t>https://www.mirri.gov.sk/mpsr/irop-programove-obdobie-2014-2020/clld/programove-dokumenty/prirucka-k-procesu-verejneho-obstaravania/index.html</w:t>
              </w:r>
              <w:r w:rsidR="00D93223">
                <w:rPr>
                  <w:rFonts w:ascii="Arial" w:hAnsi="Arial" w:cs="Arial"/>
                  <w:sz w:val="20"/>
                </w:rPr>
                <w:fldChar w:fldCharType="end"/>
              </w:r>
              <w:r w:rsidR="00D93223">
                <w:rPr>
                  <w:rFonts w:ascii="Arial" w:hAnsi="Arial" w:cs="Arial"/>
                  <w:sz w:val="20"/>
                </w:rPr>
                <w:t xml:space="preserve"> </w:t>
              </w:r>
            </w:ins>
            <w:del w:id="309" w:author="Autor">
              <w:r w:rsidR="00E432A9" w:rsidDel="00D93223">
                <w:fldChar w:fldCharType="begin"/>
              </w:r>
              <w:r w:rsidR="00E432A9" w:rsidDel="00D93223">
                <w:delInstrText xml:space="preserve"> HYPERLINK "http://www.mpsr.sk/index.php?navID=1121&amp;navID2=1121&amp;sID=67&amp;id=10956" </w:delInstrText>
              </w:r>
              <w:r w:rsidR="00E432A9" w:rsidDel="00D93223">
                <w:fldChar w:fldCharType="separate"/>
              </w:r>
              <w:r w:rsidRPr="00DF0742" w:rsidDel="00D93223">
                <w:rPr>
                  <w:rStyle w:val="Hypertextovprepojenie"/>
                  <w:rFonts w:cs="Arial"/>
                  <w:bCs/>
                  <w:sz w:val="20"/>
                  <w:szCs w:val="20"/>
                </w:rPr>
                <w:delText>http://www.mpsr.sk/index.php?navID=1121&amp;navID2=1121&amp;sID=67&amp;id=10956</w:delText>
              </w:r>
              <w:r w:rsidR="00E432A9" w:rsidDel="00D93223">
                <w:rPr>
                  <w:rStyle w:val="Hypertextovprepojenie"/>
                  <w:rFonts w:cs="Arial"/>
                  <w:bCs/>
                  <w:sz w:val="20"/>
                  <w:szCs w:val="20"/>
                </w:rPr>
                <w:fldChar w:fldCharType="end"/>
              </w:r>
            </w:del>
            <w:r w:rsidRPr="00B24E47">
              <w:rPr>
                <w:rFonts w:ascii="Arial" w:hAnsi="Arial" w:cs="Arial"/>
                <w:bCs/>
                <w:sz w:val="20"/>
                <w:szCs w:val="20"/>
              </w:rPr>
              <w:t xml:space="preserve">. </w:t>
            </w:r>
          </w:p>
          <w:p w14:paraId="7FEC12B1" w14:textId="088A997B" w:rsidR="00997F82" w:rsidDel="00D93223" w:rsidRDefault="00997F82" w:rsidP="00CD453C">
            <w:pPr>
              <w:widowControl w:val="0"/>
              <w:spacing w:before="240" w:after="120" w:line="240" w:lineRule="auto"/>
              <w:ind w:left="85" w:right="85"/>
              <w:jc w:val="both"/>
              <w:rPr>
                <w:del w:id="310" w:author="Autor"/>
                <w:rFonts w:ascii="Arial" w:hAnsi="Arial" w:cs="Arial"/>
                <w:b/>
                <w:bCs/>
                <w:sz w:val="20"/>
                <w:szCs w:val="20"/>
              </w:rPr>
            </w:pPr>
            <w:del w:id="311" w:author="Autor">
              <w:r w:rsidRPr="002C3A60" w:rsidDel="00D93223">
                <w:rPr>
                  <w:rFonts w:ascii="Arial" w:hAnsi="Arial" w:cs="Arial"/>
                  <w:b/>
                  <w:bCs/>
                  <w:sz w:val="20"/>
                  <w:szCs w:val="20"/>
                </w:rPr>
                <w:delText>Forma predloženia prílohy</w:delText>
              </w:r>
            </w:del>
          </w:p>
          <w:p w14:paraId="7D5A5E29" w14:textId="4306DBFE"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ins w:id="312" w:author="Autor">
              <w:r w:rsidR="00D93223">
                <w:rPr>
                  <w:rFonts w:ascii="Arial" w:hAnsi="Arial" w:cs="Arial"/>
                  <w:bCs/>
                  <w:sz w:val="20"/>
                  <w:szCs w:val="20"/>
                </w:rPr>
                <w:t xml:space="preserve"> sa predkladá</w:t>
              </w:r>
            </w:ins>
            <w:r w:rsidRPr="00B24E47">
              <w:rPr>
                <w:rFonts w:ascii="Arial" w:hAnsi="Arial" w:cs="Arial"/>
                <w:bCs/>
                <w:sz w:val="20"/>
                <w:szCs w:val="20"/>
              </w:rPr>
              <w:t>:</w:t>
            </w:r>
          </w:p>
          <w:p w14:paraId="0EDB579D" w14:textId="4435460E" w:rsidR="00997F82" w:rsidRPr="002C3A60" w:rsidDel="00D93223" w:rsidRDefault="00997F82" w:rsidP="00CD453C">
            <w:pPr>
              <w:widowControl w:val="0"/>
              <w:spacing w:after="0" w:line="240" w:lineRule="auto"/>
              <w:ind w:left="85" w:right="85"/>
              <w:jc w:val="both"/>
              <w:rPr>
                <w:del w:id="313" w:author="Autor"/>
                <w:rFonts w:ascii="Arial" w:hAnsi="Arial" w:cs="Arial"/>
                <w:bCs/>
                <w:sz w:val="20"/>
                <w:szCs w:val="20"/>
              </w:rPr>
            </w:pPr>
            <w:del w:id="314" w:author="Autor">
              <w:r w:rsidRPr="002C3A60" w:rsidDel="00D93223">
                <w:rPr>
                  <w:rFonts w:ascii="Arial" w:hAnsi="Arial" w:cs="Arial"/>
                  <w:bCs/>
                  <w:sz w:val="20"/>
                  <w:szCs w:val="20"/>
                </w:rPr>
                <w:delText>Listinná: Originál</w:delText>
              </w:r>
            </w:del>
          </w:p>
          <w:p w14:paraId="0FBCDA4F" w14:textId="1188E4A3" w:rsidR="00997F82" w:rsidRDefault="00997F82" w:rsidP="00CD453C">
            <w:pPr>
              <w:widowControl w:val="0"/>
              <w:spacing w:after="0" w:line="240" w:lineRule="auto"/>
              <w:ind w:left="85" w:right="85"/>
              <w:jc w:val="both"/>
              <w:rPr>
                <w:rFonts w:ascii="Arial" w:hAnsi="Arial" w:cs="Arial"/>
                <w:bCs/>
                <w:sz w:val="20"/>
                <w:szCs w:val="20"/>
              </w:rPr>
            </w:pPr>
            <w:del w:id="315" w:author="Autor">
              <w:r w:rsidRPr="002C3A60" w:rsidDel="00D93223">
                <w:rPr>
                  <w:rFonts w:ascii="Arial" w:hAnsi="Arial" w:cs="Arial"/>
                  <w:bCs/>
                  <w:sz w:val="20"/>
                  <w:szCs w:val="20"/>
                </w:rPr>
                <w:delText xml:space="preserve">Elektronická: </w:delText>
              </w:r>
              <w:r w:rsidDel="00D93223">
                <w:rPr>
                  <w:rFonts w:ascii="Arial" w:hAnsi="Arial" w:cs="Arial"/>
                  <w:bCs/>
                  <w:sz w:val="20"/>
                  <w:szCs w:val="20"/>
                </w:rPr>
                <w:delText>Excel</w:delText>
              </w:r>
              <w:r w:rsidRPr="002C3A60" w:rsidDel="00D93223">
                <w:rPr>
                  <w:rFonts w:ascii="Arial" w:hAnsi="Arial" w:cs="Arial"/>
                  <w:bCs/>
                  <w:sz w:val="20"/>
                  <w:szCs w:val="20"/>
                </w:rPr>
                <w:delText xml:space="preserve"> (</w:delText>
              </w:r>
            </w:del>
            <w:r w:rsidRPr="002C3A60">
              <w:rPr>
                <w:rFonts w:ascii="Arial" w:hAnsi="Arial" w:cs="Arial"/>
                <w:bCs/>
                <w:sz w:val="20"/>
                <w:szCs w:val="20"/>
              </w:rPr>
              <w:t>vo formáte .</w:t>
            </w:r>
            <w:r>
              <w:rPr>
                <w:rFonts w:ascii="Arial" w:hAnsi="Arial" w:cs="Arial"/>
                <w:bCs/>
                <w:sz w:val="20"/>
                <w:szCs w:val="20"/>
              </w:rPr>
              <w:t>xls</w:t>
            </w:r>
            <w:del w:id="316" w:author="Autor">
              <w:r w:rsidRPr="002C3A60" w:rsidDel="00D93223">
                <w:rPr>
                  <w:rFonts w:ascii="Arial" w:hAnsi="Arial" w:cs="Arial"/>
                  <w:bCs/>
                  <w:sz w:val="20"/>
                  <w:szCs w:val="20"/>
                </w:rPr>
                <w:delText>) na CD/DVD</w:delText>
              </w:r>
            </w:del>
          </w:p>
          <w:p w14:paraId="081160BC" w14:textId="6E40D8CB" w:rsidR="00997F82" w:rsidDel="00D93223" w:rsidRDefault="00997F82" w:rsidP="00CD453C">
            <w:pPr>
              <w:widowControl w:val="0"/>
              <w:spacing w:before="120" w:after="120" w:line="240" w:lineRule="auto"/>
              <w:ind w:left="85" w:right="85"/>
              <w:jc w:val="both"/>
              <w:rPr>
                <w:del w:id="317" w:author="Autor"/>
                <w:rFonts w:ascii="Arial" w:hAnsi="Arial" w:cs="Arial"/>
                <w:bCs/>
                <w:sz w:val="20"/>
                <w:szCs w:val="20"/>
              </w:rPr>
            </w:pPr>
            <w:del w:id="318" w:author="Autor">
              <w:r w:rsidDel="00D93223">
                <w:rPr>
                  <w:rFonts w:ascii="Arial" w:hAnsi="Arial" w:cs="Arial"/>
                  <w:bCs/>
                  <w:sz w:val="20"/>
                  <w:szCs w:val="20"/>
                </w:rPr>
                <w:delText>Súvisiaca dokumentácia:</w:delText>
              </w:r>
            </w:del>
          </w:p>
          <w:p w14:paraId="1DB8CC23" w14:textId="067DFE71" w:rsidR="00997F82" w:rsidRPr="002C3A60" w:rsidDel="00D93223" w:rsidRDefault="00997F82" w:rsidP="00CD453C">
            <w:pPr>
              <w:widowControl w:val="0"/>
              <w:spacing w:before="120" w:after="0" w:line="240" w:lineRule="auto"/>
              <w:ind w:left="85" w:right="85"/>
              <w:jc w:val="both"/>
              <w:rPr>
                <w:del w:id="319" w:author="Autor"/>
                <w:rFonts w:ascii="Arial" w:hAnsi="Arial" w:cs="Arial"/>
                <w:bCs/>
                <w:sz w:val="20"/>
                <w:szCs w:val="20"/>
              </w:rPr>
            </w:pPr>
            <w:del w:id="320" w:author="Autor">
              <w:r w:rsidRPr="002C3A60" w:rsidDel="00D93223">
                <w:rPr>
                  <w:rFonts w:ascii="Arial" w:hAnsi="Arial" w:cs="Arial"/>
                  <w:bCs/>
                  <w:sz w:val="20"/>
                  <w:szCs w:val="20"/>
                </w:rPr>
                <w:delText xml:space="preserve">Listinná: </w:delText>
              </w:r>
              <w:r w:rsidDel="00D93223">
                <w:rPr>
                  <w:rFonts w:ascii="Arial" w:hAnsi="Arial" w:cs="Arial"/>
                  <w:bCs/>
                  <w:sz w:val="20"/>
                  <w:szCs w:val="20"/>
                </w:rPr>
                <w:delText>Kópia</w:delText>
              </w:r>
            </w:del>
          </w:p>
          <w:p w14:paraId="557C2B43" w14:textId="181AA9D6" w:rsidR="00997F82" w:rsidRPr="002C3A60" w:rsidRDefault="00997F82" w:rsidP="00CD453C">
            <w:pPr>
              <w:widowControl w:val="0"/>
              <w:spacing w:after="120" w:line="240" w:lineRule="auto"/>
              <w:ind w:left="85" w:right="85"/>
              <w:jc w:val="both"/>
              <w:rPr>
                <w:rFonts w:ascii="Arial" w:hAnsi="Arial" w:cs="Arial"/>
                <w:bCs/>
                <w:sz w:val="20"/>
                <w:szCs w:val="20"/>
              </w:rPr>
            </w:pPr>
            <w:del w:id="321" w:author="Autor">
              <w:r w:rsidRPr="002C3A60" w:rsidDel="00D93223">
                <w:rPr>
                  <w:rFonts w:ascii="Arial" w:hAnsi="Arial" w:cs="Arial"/>
                  <w:bCs/>
                  <w:sz w:val="20"/>
                  <w:szCs w:val="20"/>
                </w:rPr>
                <w:delText xml:space="preserve">Elektronická: </w:delText>
              </w:r>
              <w:r w:rsidDel="00D93223">
                <w:rPr>
                  <w:rFonts w:ascii="Arial" w:hAnsi="Arial" w:cs="Arial"/>
                  <w:bCs/>
                  <w:sz w:val="20"/>
                  <w:szCs w:val="20"/>
                </w:rPr>
                <w:delText>Sken</w:delText>
              </w:r>
              <w:r w:rsidRPr="002C3A60" w:rsidDel="00D93223">
                <w:rPr>
                  <w:rFonts w:ascii="Arial" w:hAnsi="Arial" w:cs="Arial"/>
                  <w:bCs/>
                  <w:sz w:val="20"/>
                  <w:szCs w:val="20"/>
                </w:rPr>
                <w:delText xml:space="preserve"> (vo formáte .</w:delText>
              </w:r>
              <w:r w:rsidDel="00D93223">
                <w:rPr>
                  <w:rFonts w:ascii="Arial" w:hAnsi="Arial" w:cs="Arial"/>
                  <w:bCs/>
                  <w:sz w:val="20"/>
                  <w:szCs w:val="20"/>
                </w:rPr>
                <w:delText>pdf</w:delText>
              </w:r>
              <w:r w:rsidRPr="002C3A60" w:rsidDel="00D93223">
                <w:rPr>
                  <w:rFonts w:ascii="Arial" w:hAnsi="Arial" w:cs="Arial"/>
                  <w:bCs/>
                  <w:sz w:val="20"/>
                  <w:szCs w:val="20"/>
                </w:rPr>
                <w:delText>) na CD/DVD</w:delText>
              </w:r>
            </w:del>
          </w:p>
        </w:tc>
      </w:tr>
      <w:tr w:rsidR="00997F82" w:rsidRPr="004F2B60" w14:paraId="6ABC593A" w14:textId="77777777" w:rsidTr="00170DD2">
        <w:tblPrEx>
          <w:tblCellMar>
            <w:left w:w="108" w:type="dxa"/>
            <w:right w:w="108" w:type="dxa"/>
          </w:tblCellMar>
        </w:tblPrEx>
        <w:trPr>
          <w:trHeight w:val="287"/>
        </w:trPr>
        <w:tc>
          <w:tcPr>
            <w:tcW w:w="9781" w:type="dxa"/>
            <w:shd w:val="clear" w:color="auto" w:fill="F2F2F2" w:themeFill="background1" w:themeFillShade="F2"/>
          </w:tcPr>
          <w:p w14:paraId="38FD5BED" w14:textId="4849D817" w:rsidR="00997F82" w:rsidRPr="002C3A60" w:rsidRDefault="00997F82" w:rsidP="00170DD2">
            <w:pPr>
              <w:pStyle w:val="Odsekzoznamu"/>
              <w:keepNext/>
              <w:numPr>
                <w:ilvl w:val="1"/>
                <w:numId w:val="38"/>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170DD2">
        <w:tblPrEx>
          <w:tblCellMar>
            <w:left w:w="108" w:type="dxa"/>
            <w:right w:w="108" w:type="dxa"/>
          </w:tblCellMar>
        </w:tblPrEx>
        <w:tc>
          <w:tcPr>
            <w:tcW w:w="9781" w:type="dxa"/>
            <w:tcBorders>
              <w:bottom w:val="single" w:sz="4" w:space="0" w:color="auto"/>
            </w:tcBorders>
          </w:tcPr>
          <w:p w14:paraId="56B806DF" w14:textId="11BB7E10"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Pr>
                <w:rFonts w:ascii="Arial" w:hAnsi="Arial" w:cs="Arial"/>
                <w:bCs/>
                <w:sz w:val="20"/>
                <w:szCs w:val="20"/>
              </w:rPr>
              <w:t>t</w:t>
            </w:r>
            <w:r w:rsidRPr="007609EC">
              <w:rPr>
                <w:rFonts w:ascii="Arial" w:hAnsi="Arial" w:cs="Arial"/>
                <w:bCs/>
                <w:sz w:val="20"/>
                <w:szCs w:val="20"/>
              </w:rPr>
              <w:t>abuľk</w:t>
            </w:r>
            <w:r>
              <w:rPr>
                <w:rFonts w:ascii="Arial" w:hAnsi="Arial" w:cs="Arial"/>
                <w:bCs/>
                <w:sz w:val="20"/>
                <w:szCs w:val="20"/>
              </w:rPr>
              <w:t>u</w:t>
            </w:r>
            <w:r w:rsidRPr="007609EC">
              <w:rPr>
                <w:rFonts w:ascii="Arial" w:hAnsi="Arial" w:cs="Arial"/>
                <w:bCs/>
                <w:sz w:val="20"/>
                <w:szCs w:val="20"/>
              </w:rPr>
              <w:t xml:space="preserve"> ukazovateľov</w:t>
            </w:r>
            <w:r w:rsidR="004744FD">
              <w:rPr>
                <w:rFonts w:ascii="Arial" w:hAnsi="Arial" w:cs="Arial"/>
                <w:bCs/>
                <w:sz w:val="20"/>
                <w:szCs w:val="20"/>
              </w:rPr>
              <w:t xml:space="preserve"> hodnotenia</w:t>
            </w:r>
            <w:r w:rsidRPr="007609EC">
              <w:rPr>
                <w:rFonts w:ascii="Arial" w:hAnsi="Arial" w:cs="Arial"/>
                <w:bCs/>
                <w:sz w:val="20"/>
                <w:szCs w:val="20"/>
              </w:rPr>
              <w:t xml:space="preserve"> finančn</w:t>
            </w:r>
            <w:r w:rsidR="004744FD">
              <w:rPr>
                <w:rFonts w:ascii="Arial" w:hAnsi="Arial" w:cs="Arial"/>
                <w:bCs/>
                <w:sz w:val="20"/>
                <w:szCs w:val="20"/>
              </w:rPr>
              <w:t>ej 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lastRenderedPageBreak/>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31B43077"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643184">
              <w:rPr>
                <w:rFonts w:ascii="Arial" w:hAnsi="Arial" w:cs="Arial"/>
                <w:bCs/>
                <w:sz w:val="20"/>
                <w:szCs w:val="20"/>
              </w:rPr>
              <w:t>/daňového priznania</w:t>
            </w:r>
            <w:r w:rsidRPr="007609EC">
              <w:rPr>
                <w:rFonts w:ascii="Arial" w:hAnsi="Arial" w:cs="Arial"/>
                <w:bCs/>
                <w:sz w:val="20"/>
                <w:szCs w:val="20"/>
              </w:rPr>
              <w:t xml:space="preserve"> (s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11B7D849"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 resp. za</w:t>
            </w:r>
            <w:r w:rsidR="00F34153">
              <w:rPr>
                <w:rFonts w:ascii="Arial" w:hAnsi="Arial" w:cs="Arial"/>
                <w:bCs/>
                <w:sz w:val="20"/>
                <w:szCs w:val="20"/>
              </w:rPr>
              <w:t xml:space="preserve"> posledné</w:t>
            </w:r>
            <w:r w:rsidR="00643184">
              <w:rPr>
                <w:rFonts w:ascii="Arial" w:hAnsi="Arial" w:cs="Arial"/>
                <w:bCs/>
                <w:sz w:val="20"/>
                <w:szCs w:val="20"/>
              </w:rPr>
              <w:t xml:space="preserve"> účtovné obdobie za ktoré už podal daňové priznanie.</w:t>
            </w:r>
          </w:p>
          <w:p w14:paraId="0F34D686" w14:textId="54F11EEB"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 resp. v prípade žiadateľa, ktorý nezostavuje účtovnú závierku podľa údajov v daňovom priznaní.</w:t>
            </w:r>
          </w:p>
          <w:p w14:paraId="70B537BC" w14:textId="7D178BFF"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ins w:id="322" w:author="Autor">
              <w:r w:rsidR="00D93223">
                <w:rPr>
                  <w:rFonts w:ascii="Arial" w:hAnsi="Arial" w:cs="Arial"/>
                  <w:bCs/>
                  <w:sz w:val="20"/>
                  <w:szCs w:val="20"/>
                </w:rPr>
                <w:t xml:space="preserve"> </w:t>
              </w:r>
              <w:r w:rsidR="00D93223" w:rsidRPr="00D93223">
                <w:rPr>
                  <w:rFonts w:ascii="Arial" w:hAnsi="Arial" w:cs="Arial"/>
                  <w:bCs/>
                  <w:sz w:val="20"/>
                  <w:szCs w:val="20"/>
                </w:rPr>
                <w:t>Formulár sa predkladá vo formáte .xls.</w:t>
              </w:r>
            </w:ins>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7EB53EAB" w:rsidR="00997F82" w:rsidRDefault="007F646B" w:rsidP="00946FAA">
            <w:pPr>
              <w:spacing w:before="120" w:after="120" w:line="240" w:lineRule="auto"/>
              <w:ind w:left="85" w:right="85"/>
              <w:jc w:val="both"/>
              <w:rPr>
                <w:rFonts w:ascii="Arial" w:hAnsi="Arial" w:cs="Arial"/>
                <w:bCs/>
                <w:sz w:val="20"/>
                <w:szCs w:val="20"/>
              </w:rPr>
            </w:pPr>
            <w:r w:rsidRPr="007F646B">
              <w:rPr>
                <w:rFonts w:ascii="Arial" w:hAnsi="Arial" w:cs="Arial"/>
                <w:bCs/>
                <w:sz w:val="20"/>
                <w:szCs w:val="20"/>
              </w:rPr>
              <w:t xml:space="preserve">MAS overí údaje uvedené v prílohe na základe údajov účtovnej závierky dostupnej na </w:t>
            </w:r>
            <w:hyperlink r:id="rId14" w:history="1">
              <w:r w:rsidRPr="007F646B">
                <w:rPr>
                  <w:rStyle w:val="Hypertextovprepojenie"/>
                  <w:rFonts w:cs="Arial"/>
                  <w:bCs/>
                  <w:sz w:val="20"/>
                  <w:szCs w:val="20"/>
                </w:rPr>
                <w:t>www.registeruz.sk</w:t>
              </w:r>
            </w:hyperlink>
            <w:r w:rsidRPr="007F646B">
              <w:rPr>
                <w:rFonts w:ascii="Arial" w:hAnsi="Arial" w:cs="Arial"/>
                <w:bCs/>
                <w:sz w:val="20"/>
                <w:szCs w:val="20"/>
                <w:u w:val="single"/>
              </w:rPr>
              <w:t xml:space="preserve"> </w:t>
            </w:r>
            <w:r w:rsidRPr="007F646B">
              <w:rPr>
                <w:rFonts w:ascii="Arial" w:hAnsi="Arial" w:cs="Arial"/>
                <w:bCs/>
                <w:sz w:val="20"/>
                <w:szCs w:val="20"/>
              </w:rPr>
              <w:t>alebo tej, ktorú žiadateľ predkladá k prílohe Vyhlásenie o veľkosti podniku</w:t>
            </w:r>
            <w:r>
              <w:rPr>
                <w:rFonts w:ascii="Arial" w:hAnsi="Arial" w:cs="Arial"/>
                <w:bCs/>
                <w:sz w:val="20"/>
                <w:szCs w:val="20"/>
              </w:rPr>
              <w:t xml:space="preserve">. </w:t>
            </w:r>
            <w:r w:rsidR="00643184">
              <w:rPr>
                <w:rFonts w:ascii="Arial" w:hAnsi="Arial" w:cs="Arial"/>
                <w:bCs/>
                <w:sz w:val="20"/>
                <w:szCs w:val="20"/>
              </w:rPr>
              <w:t>MAS overí údaje v prípade žiadateľa, ktorý nezostavuje účtovnú závierku údaje na základe daňového priznania.</w:t>
            </w:r>
          </w:p>
          <w:p w14:paraId="5A6EE41E" w14:textId="670052BE" w:rsidR="00997F82" w:rsidDel="00D93223" w:rsidRDefault="00997F82" w:rsidP="00946FAA">
            <w:pPr>
              <w:spacing w:before="240" w:after="120" w:line="240" w:lineRule="auto"/>
              <w:ind w:left="85" w:right="85"/>
              <w:jc w:val="both"/>
              <w:rPr>
                <w:del w:id="323" w:author="Autor"/>
                <w:rFonts w:ascii="Arial" w:hAnsi="Arial" w:cs="Arial"/>
                <w:b/>
                <w:bCs/>
                <w:sz w:val="20"/>
                <w:szCs w:val="20"/>
              </w:rPr>
            </w:pPr>
            <w:del w:id="324" w:author="Autor">
              <w:r w:rsidRPr="002C3A60" w:rsidDel="00D93223">
                <w:rPr>
                  <w:rFonts w:ascii="Arial" w:hAnsi="Arial" w:cs="Arial"/>
                  <w:b/>
                  <w:bCs/>
                  <w:sz w:val="20"/>
                  <w:szCs w:val="20"/>
                </w:rPr>
                <w:delText>Forma predloženia prílohy</w:delText>
              </w:r>
            </w:del>
          </w:p>
          <w:p w14:paraId="000A9367" w14:textId="66AB2A7F" w:rsidR="00997F82" w:rsidRPr="002C3A60" w:rsidDel="00D93223" w:rsidRDefault="00997F82" w:rsidP="00946FAA">
            <w:pPr>
              <w:spacing w:before="120" w:after="0" w:line="240" w:lineRule="auto"/>
              <w:ind w:left="85" w:right="85"/>
              <w:jc w:val="both"/>
              <w:rPr>
                <w:del w:id="325" w:author="Autor"/>
                <w:rFonts w:ascii="Arial" w:hAnsi="Arial" w:cs="Arial"/>
                <w:bCs/>
                <w:sz w:val="20"/>
                <w:szCs w:val="20"/>
              </w:rPr>
            </w:pPr>
            <w:del w:id="326" w:author="Autor">
              <w:r w:rsidRPr="002C3A60" w:rsidDel="00D93223">
                <w:rPr>
                  <w:rFonts w:ascii="Arial" w:hAnsi="Arial" w:cs="Arial"/>
                  <w:bCs/>
                  <w:sz w:val="20"/>
                  <w:szCs w:val="20"/>
                </w:rPr>
                <w:delText>Listinná: Originál.</w:delText>
              </w:r>
            </w:del>
          </w:p>
          <w:p w14:paraId="30C5937C" w14:textId="0346BEAF" w:rsidR="00997F82" w:rsidRPr="002C3A60" w:rsidRDefault="00997F82" w:rsidP="00946FAA">
            <w:pPr>
              <w:spacing w:after="120" w:line="240" w:lineRule="auto"/>
              <w:ind w:left="85" w:right="85"/>
              <w:jc w:val="both"/>
              <w:rPr>
                <w:rFonts w:ascii="Arial" w:hAnsi="Arial" w:cs="Arial"/>
                <w:bCs/>
                <w:sz w:val="20"/>
                <w:szCs w:val="20"/>
              </w:rPr>
            </w:pPr>
            <w:del w:id="327" w:author="Autor">
              <w:r w:rsidRPr="002C3A60" w:rsidDel="00D93223">
                <w:rPr>
                  <w:rFonts w:ascii="Arial" w:hAnsi="Arial" w:cs="Arial"/>
                  <w:bCs/>
                  <w:sz w:val="20"/>
                  <w:szCs w:val="20"/>
                </w:rPr>
                <w:delText xml:space="preserve">Elektronická: </w:delText>
              </w:r>
              <w:r w:rsidDel="00D93223">
                <w:rPr>
                  <w:rFonts w:ascii="Arial" w:hAnsi="Arial" w:cs="Arial"/>
                  <w:bCs/>
                  <w:sz w:val="20"/>
                  <w:szCs w:val="20"/>
                </w:rPr>
                <w:delText>Excel</w:delText>
              </w:r>
              <w:r w:rsidRPr="002C3A60" w:rsidDel="00D93223">
                <w:rPr>
                  <w:rFonts w:ascii="Arial" w:hAnsi="Arial" w:cs="Arial"/>
                  <w:bCs/>
                  <w:sz w:val="20"/>
                  <w:szCs w:val="20"/>
                </w:rPr>
                <w:delText xml:space="preserve"> (vo formáte .</w:delText>
              </w:r>
              <w:r w:rsidDel="00D93223">
                <w:rPr>
                  <w:rFonts w:ascii="Arial" w:hAnsi="Arial" w:cs="Arial"/>
                  <w:bCs/>
                  <w:sz w:val="20"/>
                  <w:szCs w:val="20"/>
                </w:rPr>
                <w:delText>xls</w:delText>
              </w:r>
              <w:r w:rsidRPr="002C3A60" w:rsidDel="00D93223">
                <w:rPr>
                  <w:rFonts w:ascii="Arial" w:hAnsi="Arial" w:cs="Arial"/>
                  <w:bCs/>
                  <w:sz w:val="20"/>
                  <w:szCs w:val="20"/>
                </w:rPr>
                <w:delText>) na CD/DVD</w:delText>
              </w:r>
            </w:del>
          </w:p>
        </w:tc>
      </w:tr>
      <w:tr w:rsidR="00997F82" w:rsidRPr="00E47FF7" w14:paraId="29B6177E" w14:textId="77777777" w:rsidTr="00170DD2">
        <w:tblPrEx>
          <w:tblCellMar>
            <w:left w:w="108" w:type="dxa"/>
            <w:right w:w="108" w:type="dxa"/>
          </w:tblCellMar>
        </w:tblPrEx>
        <w:tc>
          <w:tcPr>
            <w:tcW w:w="9781" w:type="dxa"/>
            <w:shd w:val="clear" w:color="auto" w:fill="F2F2F2" w:themeFill="background1" w:themeFillShade="F2"/>
          </w:tcPr>
          <w:p w14:paraId="75CBE250" w14:textId="77777777" w:rsidR="00997F82" w:rsidRPr="00E62D39" w:rsidRDefault="00997F82" w:rsidP="00170DD2">
            <w:pPr>
              <w:pStyle w:val="Odsekzoznamu"/>
              <w:keepNext/>
              <w:numPr>
                <w:ilvl w:val="1"/>
                <w:numId w:val="38"/>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Finančná analýza projektu</w:t>
            </w:r>
          </w:p>
        </w:tc>
      </w:tr>
      <w:tr w:rsidR="00997F82" w:rsidRPr="006A79F0" w14:paraId="77C74E22" w14:textId="77777777" w:rsidTr="00170DD2">
        <w:tblPrEx>
          <w:tblCellMar>
            <w:left w:w="108" w:type="dxa"/>
            <w:right w:w="108" w:type="dxa"/>
          </w:tblCellMar>
        </w:tblPrEx>
        <w:tc>
          <w:tcPr>
            <w:tcW w:w="9781" w:type="dxa"/>
            <w:tcBorders>
              <w:bottom w:val="single" w:sz="4" w:space="0" w:color="auto"/>
            </w:tcBorders>
          </w:tcPr>
          <w:p w14:paraId="49AFFD23"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Pr>
                <w:rFonts w:ascii="Arial" w:hAnsi="Arial" w:cs="Arial"/>
                <w:bCs/>
                <w:sz w:val="20"/>
                <w:szCs w:val="20"/>
              </w:rPr>
              <w:t>finančnú analýzu projektu.</w:t>
            </w:r>
          </w:p>
          <w:p w14:paraId="7F8F02AD"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Finančná analýzy projektu má preukázať návratnosť, resp. mieru návratnosti investovaných prostriedkov žiadateľa a preukázať mieru udržateľnosti projektu.</w:t>
            </w:r>
          </w:p>
          <w:p w14:paraId="7654CFCC" w14:textId="5F08556E"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analýza </w:t>
            </w:r>
            <w:r w:rsidR="00481344">
              <w:rPr>
                <w:rFonts w:ascii="Arial" w:hAnsi="Arial" w:cs="Arial"/>
                <w:bCs/>
                <w:sz w:val="20"/>
                <w:szCs w:val="20"/>
              </w:rPr>
              <w:t>preukazuje</w:t>
            </w:r>
            <w:r>
              <w:rPr>
                <w:rFonts w:ascii="Arial" w:hAnsi="Arial" w:cs="Arial"/>
                <w:bCs/>
                <w:sz w:val="20"/>
                <w:szCs w:val="20"/>
              </w:rPr>
              <w:t xml:space="preserve"> rentabilnosť investície</w:t>
            </w:r>
            <w:r w:rsidR="00481344">
              <w:rPr>
                <w:rFonts w:ascii="Arial" w:hAnsi="Arial" w:cs="Arial"/>
                <w:bCs/>
                <w:sz w:val="20"/>
                <w:szCs w:val="20"/>
              </w:rPr>
              <w:t>.</w:t>
            </w:r>
            <w:r>
              <w:rPr>
                <w:rFonts w:ascii="Arial" w:hAnsi="Arial" w:cs="Arial"/>
                <w:bCs/>
                <w:sz w:val="20"/>
                <w:szCs w:val="20"/>
              </w:rPr>
              <w:t xml:space="preserve"> </w:t>
            </w:r>
          </w:p>
          <w:p w14:paraId="2EB4C64A" w14:textId="3FDFC94D"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Projekt </w:t>
            </w:r>
            <w:r w:rsidR="004744FD">
              <w:rPr>
                <w:rFonts w:ascii="Arial" w:hAnsi="Arial" w:cs="Arial"/>
                <w:bCs/>
                <w:sz w:val="20"/>
                <w:szCs w:val="20"/>
              </w:rPr>
              <w:t xml:space="preserve">sa </w:t>
            </w:r>
            <w:r>
              <w:rPr>
                <w:rFonts w:ascii="Arial" w:hAnsi="Arial" w:cs="Arial"/>
                <w:bCs/>
                <w:sz w:val="20"/>
                <w:szCs w:val="20"/>
              </w:rPr>
              <w:t>považuje za udržateľný, pokiaľ vygeneruje aspoň toľko príjmov, že pokryje bežné prevádzkové výdavky činnosti súvisiace s prevádzkou projektu</w:t>
            </w:r>
            <w:r w:rsidR="000856E1">
              <w:rPr>
                <w:rFonts w:ascii="Arial" w:hAnsi="Arial" w:cs="Arial"/>
                <w:bCs/>
                <w:sz w:val="20"/>
                <w:szCs w:val="20"/>
              </w:rPr>
              <w:t>.</w:t>
            </w:r>
          </w:p>
          <w:p w14:paraId="257784CF" w14:textId="01F55684"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finančnej analýzy projektu</w:t>
            </w:r>
            <w:r w:rsidRPr="008C100C">
              <w:rPr>
                <w:rFonts w:ascii="Arial" w:hAnsi="Arial" w:cs="Arial"/>
                <w:bCs/>
                <w:sz w:val="20"/>
                <w:szCs w:val="20"/>
              </w:rPr>
              <w:t xml:space="preserve"> </w:t>
            </w:r>
            <w:r>
              <w:rPr>
                <w:rFonts w:ascii="Arial" w:hAnsi="Arial" w:cs="Arial"/>
                <w:bCs/>
                <w:sz w:val="20"/>
                <w:szCs w:val="20"/>
              </w:rPr>
              <w:t>vrátane inštrukcií k jej vyplneniu tvorí súčasť príloh k ŽoPr.</w:t>
            </w:r>
            <w:ins w:id="328" w:author="Autor">
              <w:r w:rsidR="00D93223">
                <w:rPr>
                  <w:rFonts w:ascii="Arial" w:hAnsi="Arial" w:cs="Arial"/>
                  <w:bCs/>
                  <w:sz w:val="20"/>
                  <w:szCs w:val="20"/>
                </w:rPr>
                <w:t xml:space="preserve"> </w:t>
              </w:r>
              <w:r w:rsidR="00D93223" w:rsidRPr="00D93223">
                <w:rPr>
                  <w:rFonts w:ascii="Arial" w:hAnsi="Arial" w:cs="Arial"/>
                  <w:bCs/>
                  <w:sz w:val="20"/>
                  <w:szCs w:val="20"/>
                </w:rPr>
                <w:t>Formulár sa predkladá vo formáte .xls.</w:t>
              </w:r>
            </w:ins>
          </w:p>
          <w:p w14:paraId="1E690F12" w14:textId="60071559" w:rsidR="00997F82" w:rsidDel="00D93223" w:rsidRDefault="00997F82" w:rsidP="00CD453C">
            <w:pPr>
              <w:widowControl w:val="0"/>
              <w:spacing w:before="240" w:after="120" w:line="240" w:lineRule="auto"/>
              <w:ind w:left="85" w:right="85"/>
              <w:jc w:val="both"/>
              <w:rPr>
                <w:del w:id="329" w:author="Autor"/>
                <w:rFonts w:ascii="Arial" w:hAnsi="Arial" w:cs="Arial"/>
                <w:b/>
                <w:bCs/>
                <w:sz w:val="20"/>
                <w:szCs w:val="20"/>
              </w:rPr>
            </w:pPr>
            <w:del w:id="330" w:author="Autor">
              <w:r w:rsidRPr="002C3A60" w:rsidDel="00D93223">
                <w:rPr>
                  <w:rFonts w:ascii="Arial" w:hAnsi="Arial" w:cs="Arial"/>
                  <w:b/>
                  <w:bCs/>
                  <w:sz w:val="20"/>
                  <w:szCs w:val="20"/>
                </w:rPr>
                <w:delText>Forma predloženia prílohy</w:delText>
              </w:r>
            </w:del>
          </w:p>
          <w:p w14:paraId="59C3C6D9" w14:textId="22EF6956" w:rsidR="00997F82" w:rsidRPr="002C3A60" w:rsidDel="00D93223" w:rsidRDefault="00997F82" w:rsidP="00CD453C">
            <w:pPr>
              <w:widowControl w:val="0"/>
              <w:spacing w:before="120" w:after="0" w:line="240" w:lineRule="auto"/>
              <w:ind w:left="85" w:right="85"/>
              <w:jc w:val="both"/>
              <w:rPr>
                <w:del w:id="331" w:author="Autor"/>
                <w:rFonts w:ascii="Arial" w:hAnsi="Arial" w:cs="Arial"/>
                <w:bCs/>
                <w:sz w:val="20"/>
                <w:szCs w:val="20"/>
              </w:rPr>
            </w:pPr>
            <w:del w:id="332" w:author="Autor">
              <w:r w:rsidRPr="002C3A60" w:rsidDel="00D93223">
                <w:rPr>
                  <w:rFonts w:ascii="Arial" w:hAnsi="Arial" w:cs="Arial"/>
                  <w:bCs/>
                  <w:sz w:val="20"/>
                  <w:szCs w:val="20"/>
                </w:rPr>
                <w:delText>Listinná: Originál.</w:delText>
              </w:r>
            </w:del>
          </w:p>
          <w:p w14:paraId="46B062B3" w14:textId="31C1E646" w:rsidR="00997F82" w:rsidRDefault="00997F82" w:rsidP="00CD453C">
            <w:pPr>
              <w:widowControl w:val="0"/>
              <w:spacing w:after="120" w:line="240" w:lineRule="auto"/>
              <w:ind w:left="85" w:right="85"/>
              <w:jc w:val="both"/>
              <w:rPr>
                <w:rFonts w:ascii="Arial" w:hAnsi="Arial" w:cs="Arial"/>
                <w:bCs/>
                <w:sz w:val="20"/>
                <w:szCs w:val="20"/>
              </w:rPr>
            </w:pPr>
            <w:del w:id="333" w:author="Autor">
              <w:r w:rsidRPr="002C3A60" w:rsidDel="00D93223">
                <w:rPr>
                  <w:rFonts w:ascii="Arial" w:hAnsi="Arial" w:cs="Arial"/>
                  <w:bCs/>
                  <w:sz w:val="20"/>
                  <w:szCs w:val="20"/>
                </w:rPr>
                <w:delText xml:space="preserve">Elektronická: </w:delText>
              </w:r>
              <w:r w:rsidDel="00D93223">
                <w:rPr>
                  <w:rFonts w:ascii="Arial" w:hAnsi="Arial" w:cs="Arial"/>
                  <w:bCs/>
                  <w:sz w:val="20"/>
                  <w:szCs w:val="20"/>
                </w:rPr>
                <w:delText>Excel</w:delText>
              </w:r>
              <w:r w:rsidRPr="002C3A60" w:rsidDel="00D93223">
                <w:rPr>
                  <w:rFonts w:ascii="Arial" w:hAnsi="Arial" w:cs="Arial"/>
                  <w:bCs/>
                  <w:sz w:val="20"/>
                  <w:szCs w:val="20"/>
                </w:rPr>
                <w:delText xml:space="preserve"> (vo formáte</w:delText>
              </w:r>
              <w:r w:rsidR="006417F4" w:rsidDel="00D93223">
                <w:rPr>
                  <w:rFonts w:ascii="Arial" w:hAnsi="Arial" w:cs="Arial"/>
                  <w:bCs/>
                  <w:sz w:val="20"/>
                  <w:szCs w:val="20"/>
                </w:rPr>
                <w:delText xml:space="preserve"> </w:delText>
              </w:r>
              <w:r w:rsidRPr="002C3A60" w:rsidDel="00D93223">
                <w:rPr>
                  <w:rFonts w:ascii="Arial" w:hAnsi="Arial" w:cs="Arial"/>
                  <w:bCs/>
                  <w:sz w:val="20"/>
                  <w:szCs w:val="20"/>
                </w:rPr>
                <w:delText>.</w:delText>
              </w:r>
              <w:r w:rsidDel="00D93223">
                <w:rPr>
                  <w:rFonts w:ascii="Arial" w:hAnsi="Arial" w:cs="Arial"/>
                  <w:bCs/>
                  <w:sz w:val="20"/>
                  <w:szCs w:val="20"/>
                </w:rPr>
                <w:delText>xls</w:delText>
              </w:r>
              <w:r w:rsidRPr="002C3A60" w:rsidDel="00D93223">
                <w:rPr>
                  <w:rFonts w:ascii="Arial" w:hAnsi="Arial" w:cs="Arial"/>
                  <w:bCs/>
                  <w:sz w:val="20"/>
                  <w:szCs w:val="20"/>
                </w:rPr>
                <w:delText>) na CD/DVD</w:delText>
              </w:r>
            </w:del>
          </w:p>
        </w:tc>
      </w:tr>
      <w:tr w:rsidR="00997F82" w:rsidRPr="00603E9E" w14:paraId="7EED36A5" w14:textId="77777777" w:rsidTr="00170DD2">
        <w:tblPrEx>
          <w:tblCellMar>
            <w:left w:w="108" w:type="dxa"/>
            <w:right w:w="108" w:type="dxa"/>
          </w:tblCellMar>
        </w:tblPrEx>
        <w:tc>
          <w:tcPr>
            <w:tcW w:w="9781" w:type="dxa"/>
            <w:shd w:val="clear" w:color="auto" w:fill="F2F2F2" w:themeFill="background1" w:themeFillShade="F2"/>
          </w:tcPr>
          <w:p w14:paraId="340D57C7" w14:textId="77777777" w:rsidR="00997F82" w:rsidRPr="00E62D39" w:rsidRDefault="00997F82" w:rsidP="00170DD2">
            <w:pPr>
              <w:pStyle w:val="Odsekzoznamu"/>
              <w:keepNext/>
              <w:numPr>
                <w:ilvl w:val="1"/>
                <w:numId w:val="38"/>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170DD2">
        <w:tblPrEx>
          <w:tblCellMar>
            <w:left w:w="108" w:type="dxa"/>
            <w:right w:w="108" w:type="dxa"/>
          </w:tblCellMar>
        </w:tblPrEx>
        <w:tc>
          <w:tcPr>
            <w:tcW w:w="9781"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 xml:space="preserve">ak rozsah stavby nepodlieha stavebnému povoleniu ani ohláseniu stavby, predkladá žiadateľ vyjadrenie miestne príslušného stavebného úradu o tom, že predmetné stavebné práce nepodliehajú </w:t>
            </w:r>
            <w:r w:rsidRPr="002F75C7">
              <w:rPr>
                <w:rFonts w:ascii="Arial" w:hAnsi="Arial" w:cs="Arial"/>
                <w:bCs/>
                <w:sz w:val="20"/>
                <w:szCs w:val="20"/>
              </w:rPr>
              <w:lastRenderedPageBreak/>
              <w:t>stavebnému povoleniu ani ohláseniu stavby vrátane odôvodnenia (napr. že sa jedná o štandardné udržiavacie stavebné práce a pod.)</w:t>
            </w:r>
          </w:p>
          <w:p w14:paraId="1CD57881" w14:textId="172E112B"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w:t>
            </w:r>
            <w:r w:rsidR="00EC62F2">
              <w:rPr>
                <w:rFonts w:ascii="Arial" w:hAnsi="Arial" w:cs="Arial"/>
                <w:bCs/>
                <w:sz w:val="20"/>
                <w:szCs w:val="20"/>
              </w:rPr>
              <w:t>u</w:t>
            </w:r>
            <w:r>
              <w:rPr>
                <w:rFonts w:ascii="Arial" w:hAnsi="Arial" w:cs="Arial"/>
                <w:bCs/>
                <w:sz w:val="20"/>
                <w:szCs w:val="20"/>
              </w:rPr>
              <w:t xml:space="preserve"> nepredkladá.</w:t>
            </w:r>
          </w:p>
          <w:p w14:paraId="7C53B8F2" w14:textId="44FC0A64" w:rsidR="00997F82" w:rsidDel="00D93223" w:rsidRDefault="00997F82" w:rsidP="000569D6">
            <w:pPr>
              <w:spacing w:before="240" w:after="120" w:line="240" w:lineRule="auto"/>
              <w:ind w:left="85" w:right="85"/>
              <w:jc w:val="both"/>
              <w:rPr>
                <w:del w:id="334" w:author="Autor"/>
                <w:rFonts w:ascii="Arial" w:hAnsi="Arial" w:cs="Arial"/>
                <w:b/>
                <w:bCs/>
                <w:sz w:val="20"/>
                <w:szCs w:val="20"/>
              </w:rPr>
            </w:pPr>
            <w:del w:id="335" w:author="Autor">
              <w:r w:rsidRPr="002C3A60" w:rsidDel="00D93223">
                <w:rPr>
                  <w:rFonts w:ascii="Arial" w:hAnsi="Arial" w:cs="Arial"/>
                  <w:b/>
                  <w:bCs/>
                  <w:sz w:val="20"/>
                  <w:szCs w:val="20"/>
                </w:rPr>
                <w:delText>Forma predloženia prílohy</w:delText>
              </w:r>
            </w:del>
          </w:p>
          <w:p w14:paraId="00F2F907" w14:textId="46629C03" w:rsidR="00997F82" w:rsidRPr="002C3A60" w:rsidDel="00D93223" w:rsidRDefault="00997F82" w:rsidP="000569D6">
            <w:pPr>
              <w:spacing w:before="120" w:after="0" w:line="240" w:lineRule="auto"/>
              <w:ind w:left="85" w:right="85"/>
              <w:jc w:val="both"/>
              <w:rPr>
                <w:del w:id="336" w:author="Autor"/>
                <w:rFonts w:ascii="Arial" w:hAnsi="Arial" w:cs="Arial"/>
                <w:bCs/>
                <w:sz w:val="20"/>
                <w:szCs w:val="20"/>
              </w:rPr>
            </w:pPr>
            <w:del w:id="337" w:author="Autor">
              <w:r w:rsidRPr="002C3A60" w:rsidDel="00D93223">
                <w:rPr>
                  <w:rFonts w:ascii="Arial" w:hAnsi="Arial" w:cs="Arial"/>
                  <w:bCs/>
                  <w:sz w:val="20"/>
                  <w:szCs w:val="20"/>
                </w:rPr>
                <w:delText>Listinná: Originál, alebo úradne overená kópia.</w:delText>
              </w:r>
            </w:del>
          </w:p>
          <w:p w14:paraId="04483B3E" w14:textId="4425CD5E" w:rsidR="00997F82" w:rsidRDefault="00997F82" w:rsidP="000569D6">
            <w:pPr>
              <w:spacing w:after="120" w:line="240" w:lineRule="auto"/>
              <w:ind w:left="85" w:right="85"/>
              <w:jc w:val="both"/>
              <w:rPr>
                <w:rFonts w:ascii="Arial" w:hAnsi="Arial" w:cs="Arial"/>
                <w:bCs/>
                <w:sz w:val="20"/>
                <w:szCs w:val="20"/>
              </w:rPr>
            </w:pPr>
            <w:del w:id="338" w:author="Autor">
              <w:r w:rsidRPr="002C3A60" w:rsidDel="00D93223">
                <w:rPr>
                  <w:rFonts w:ascii="Arial" w:hAnsi="Arial" w:cs="Arial"/>
                  <w:bCs/>
                  <w:sz w:val="20"/>
                  <w:szCs w:val="20"/>
                </w:rPr>
                <w:delText xml:space="preserve">Elektronická: </w:delText>
              </w:r>
              <w:r w:rsidDel="00D93223">
                <w:rPr>
                  <w:rFonts w:ascii="Arial" w:hAnsi="Arial" w:cs="Arial"/>
                  <w:bCs/>
                  <w:sz w:val="20"/>
                  <w:szCs w:val="20"/>
                </w:rPr>
                <w:delText>Sken</w:delText>
              </w:r>
              <w:r w:rsidRPr="002C3A60" w:rsidDel="00D93223">
                <w:rPr>
                  <w:rFonts w:ascii="Arial" w:hAnsi="Arial" w:cs="Arial"/>
                  <w:bCs/>
                  <w:sz w:val="20"/>
                  <w:szCs w:val="20"/>
                </w:rPr>
                <w:delText xml:space="preserve"> (vo formáte .</w:delText>
              </w:r>
              <w:r w:rsidDel="00D93223">
                <w:rPr>
                  <w:rFonts w:ascii="Arial" w:hAnsi="Arial" w:cs="Arial"/>
                  <w:bCs/>
                  <w:sz w:val="20"/>
                  <w:szCs w:val="20"/>
                </w:rPr>
                <w:delText>pdf</w:delText>
              </w:r>
              <w:r w:rsidRPr="002C3A60" w:rsidDel="00D93223">
                <w:rPr>
                  <w:rFonts w:ascii="Arial" w:hAnsi="Arial" w:cs="Arial"/>
                  <w:bCs/>
                  <w:sz w:val="20"/>
                  <w:szCs w:val="20"/>
                </w:rPr>
                <w:delText>) na CD/DVD</w:delText>
              </w:r>
            </w:del>
          </w:p>
        </w:tc>
      </w:tr>
      <w:tr w:rsidR="00997F82" w:rsidRPr="00603E9E" w14:paraId="57983BB5" w14:textId="77777777" w:rsidTr="00170DD2">
        <w:tblPrEx>
          <w:tblCellMar>
            <w:left w:w="108" w:type="dxa"/>
            <w:right w:w="108" w:type="dxa"/>
          </w:tblCellMar>
        </w:tblPrEx>
        <w:tc>
          <w:tcPr>
            <w:tcW w:w="9781" w:type="dxa"/>
            <w:shd w:val="clear" w:color="auto" w:fill="F2F2F2" w:themeFill="background1" w:themeFillShade="F2"/>
          </w:tcPr>
          <w:p w14:paraId="6A3A3F38" w14:textId="77777777" w:rsidR="00997F82" w:rsidRPr="00A12177" w:rsidRDefault="00997F82" w:rsidP="00170DD2">
            <w:pPr>
              <w:pStyle w:val="Odsekzoznamu"/>
              <w:keepNext/>
              <w:numPr>
                <w:ilvl w:val="1"/>
                <w:numId w:val="38"/>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Projektová dokumentácia stavby</w:t>
            </w:r>
          </w:p>
        </w:tc>
      </w:tr>
      <w:tr w:rsidR="00997F82" w:rsidRPr="0026642C" w14:paraId="4B840F6A" w14:textId="77777777" w:rsidTr="00170DD2">
        <w:tblPrEx>
          <w:tblCellMar>
            <w:left w:w="108" w:type="dxa"/>
            <w:right w:w="108" w:type="dxa"/>
          </w:tblCellMar>
        </w:tblPrEx>
        <w:tc>
          <w:tcPr>
            <w:tcW w:w="9781"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619D758B" w:rsidR="00997F82" w:rsidDel="00D93223" w:rsidRDefault="00997F82" w:rsidP="000569D6">
            <w:pPr>
              <w:spacing w:before="120" w:after="120" w:line="240" w:lineRule="auto"/>
              <w:ind w:left="85" w:right="85"/>
              <w:jc w:val="both"/>
              <w:rPr>
                <w:del w:id="339" w:author="Autor"/>
                <w:rFonts w:ascii="Arial" w:hAnsi="Arial" w:cs="Arial"/>
                <w:b/>
                <w:bCs/>
                <w:sz w:val="20"/>
                <w:szCs w:val="20"/>
              </w:rPr>
            </w:pPr>
            <w:del w:id="340" w:author="Autor">
              <w:r w:rsidDel="00D93223">
                <w:rPr>
                  <w:rFonts w:ascii="Arial" w:hAnsi="Arial" w:cs="Arial"/>
                  <w:b/>
                  <w:bCs/>
                  <w:sz w:val="20"/>
                  <w:szCs w:val="20"/>
                </w:rPr>
                <w:delText>Forma pr</w:delText>
              </w:r>
              <w:r w:rsidRPr="002C3A60" w:rsidDel="00D93223">
                <w:rPr>
                  <w:rFonts w:ascii="Arial" w:hAnsi="Arial" w:cs="Arial"/>
                  <w:b/>
                  <w:bCs/>
                  <w:sz w:val="20"/>
                  <w:szCs w:val="20"/>
                </w:rPr>
                <w:delText>edloženia prílohy</w:delText>
              </w:r>
            </w:del>
          </w:p>
          <w:p w14:paraId="38C12C84" w14:textId="2511E914" w:rsidR="00997F82" w:rsidRPr="002C3A60" w:rsidDel="00D93223" w:rsidRDefault="00997F82" w:rsidP="000569D6">
            <w:pPr>
              <w:spacing w:before="120" w:after="0" w:line="240" w:lineRule="auto"/>
              <w:ind w:left="85" w:right="85"/>
              <w:jc w:val="both"/>
              <w:rPr>
                <w:del w:id="341" w:author="Autor"/>
                <w:rFonts w:ascii="Arial" w:hAnsi="Arial" w:cs="Arial"/>
                <w:bCs/>
                <w:sz w:val="20"/>
                <w:szCs w:val="20"/>
              </w:rPr>
            </w:pPr>
            <w:del w:id="342" w:author="Autor">
              <w:r w:rsidRPr="002C3A60" w:rsidDel="00D93223">
                <w:rPr>
                  <w:rFonts w:ascii="Arial" w:hAnsi="Arial" w:cs="Arial"/>
                  <w:bCs/>
                  <w:sz w:val="20"/>
                  <w:szCs w:val="20"/>
                </w:rPr>
                <w:delText>Listinná: Originál, alebo úradne overená kópia.</w:delText>
              </w:r>
            </w:del>
          </w:p>
          <w:p w14:paraId="65D5860A" w14:textId="165F7D7F" w:rsidR="00997F82" w:rsidRPr="00A12177" w:rsidRDefault="00997F82" w:rsidP="000569D6">
            <w:pPr>
              <w:spacing w:after="120" w:line="240" w:lineRule="auto"/>
              <w:ind w:left="85" w:right="85"/>
              <w:jc w:val="both"/>
              <w:rPr>
                <w:rFonts w:ascii="Arial" w:hAnsi="Arial" w:cs="Arial"/>
                <w:b/>
                <w:color w:val="44546A" w:themeColor="text2"/>
                <w:szCs w:val="19"/>
              </w:rPr>
            </w:pPr>
            <w:del w:id="343" w:author="Autor">
              <w:r w:rsidRPr="002C3A60" w:rsidDel="00D93223">
                <w:rPr>
                  <w:rFonts w:ascii="Arial" w:hAnsi="Arial" w:cs="Arial"/>
                  <w:bCs/>
                  <w:sz w:val="20"/>
                  <w:szCs w:val="20"/>
                </w:rPr>
                <w:delText xml:space="preserve">Elektronická: </w:delText>
              </w:r>
              <w:r w:rsidDel="00D93223">
                <w:rPr>
                  <w:rFonts w:ascii="Arial" w:hAnsi="Arial" w:cs="Arial"/>
                  <w:bCs/>
                  <w:sz w:val="20"/>
                  <w:szCs w:val="20"/>
                </w:rPr>
                <w:delText>Sken</w:delText>
              </w:r>
              <w:r w:rsidRPr="002C3A60" w:rsidDel="00D93223">
                <w:rPr>
                  <w:rFonts w:ascii="Arial" w:hAnsi="Arial" w:cs="Arial"/>
                  <w:bCs/>
                  <w:sz w:val="20"/>
                  <w:szCs w:val="20"/>
                </w:rPr>
                <w:delText xml:space="preserve"> (vo formáte .</w:delText>
              </w:r>
              <w:r w:rsidDel="00D93223">
                <w:rPr>
                  <w:rFonts w:ascii="Arial" w:hAnsi="Arial" w:cs="Arial"/>
                  <w:bCs/>
                  <w:sz w:val="20"/>
                  <w:szCs w:val="20"/>
                </w:rPr>
                <w:delText>pdf</w:delText>
              </w:r>
              <w:r w:rsidRPr="002C3A60" w:rsidDel="00D93223">
                <w:rPr>
                  <w:rFonts w:ascii="Arial" w:hAnsi="Arial" w:cs="Arial"/>
                  <w:bCs/>
                  <w:sz w:val="20"/>
                  <w:szCs w:val="20"/>
                </w:rPr>
                <w:delText>) na CD/DVD</w:delText>
              </w:r>
            </w:del>
          </w:p>
        </w:tc>
      </w:tr>
      <w:tr w:rsidR="00997F82" w:rsidRPr="00603E9E" w14:paraId="3371984A" w14:textId="77777777" w:rsidTr="00170DD2">
        <w:tblPrEx>
          <w:tblCellMar>
            <w:left w:w="108" w:type="dxa"/>
            <w:right w:w="108" w:type="dxa"/>
          </w:tblCellMar>
        </w:tblPrEx>
        <w:tc>
          <w:tcPr>
            <w:tcW w:w="9781" w:type="dxa"/>
            <w:shd w:val="clear" w:color="auto" w:fill="F2F2F2" w:themeFill="background1" w:themeFillShade="F2"/>
          </w:tcPr>
          <w:p w14:paraId="245030EC" w14:textId="77777777" w:rsidR="00997F82" w:rsidRPr="00E62D39" w:rsidRDefault="00997F82" w:rsidP="00170DD2">
            <w:pPr>
              <w:pStyle w:val="Odsekzoznamu"/>
              <w:keepNext/>
              <w:numPr>
                <w:ilvl w:val="1"/>
                <w:numId w:val="38"/>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170DD2">
        <w:tblPrEx>
          <w:tblCellMar>
            <w:left w:w="108" w:type="dxa"/>
            <w:right w:w="108" w:type="dxa"/>
          </w:tblCellMar>
        </w:tblPrEx>
        <w:tc>
          <w:tcPr>
            <w:tcW w:w="9781" w:type="dxa"/>
            <w:tcBorders>
              <w:bottom w:val="single" w:sz="4" w:space="0" w:color="auto"/>
            </w:tcBorders>
          </w:tcPr>
          <w:p w14:paraId="27EC1E75" w14:textId="69819BA8"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ins w:id="344" w:author="Autor">
              <w:r w:rsidR="00D93223">
                <w:rPr>
                  <w:rFonts w:ascii="Arial" w:hAnsi="Arial" w:cs="Arial"/>
                  <w:bCs/>
                  <w:sz w:val="20"/>
                  <w:szCs w:val="20"/>
                </w:rPr>
                <w:t xml:space="preserve"> </w:t>
              </w:r>
              <w:r w:rsidR="00D93223" w:rsidRPr="00D93223">
                <w:rPr>
                  <w:rFonts w:ascii="Arial" w:hAnsi="Arial" w:cs="Arial"/>
                  <w:bCs/>
                  <w:sz w:val="20"/>
                  <w:szCs w:val="20"/>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49560F33" w:rsidR="00997F82" w:rsidRDefault="00997F82" w:rsidP="00CD453C">
            <w:pPr>
              <w:pStyle w:val="Odsekzoznamu"/>
              <w:widowControl w:val="0"/>
              <w:numPr>
                <w:ilvl w:val="0"/>
                <w:numId w:val="27"/>
              </w:numPr>
              <w:spacing w:before="60" w:after="60" w:line="240" w:lineRule="auto"/>
              <w:ind w:right="85"/>
              <w:contextualSpacing w:val="0"/>
              <w:jc w:val="both"/>
              <w:rPr>
                <w:ins w:id="345" w:author="Autor"/>
                <w:rFonts w:ascii="Arial" w:hAnsi="Arial" w:cs="Arial"/>
                <w:sz w:val="20"/>
                <w:szCs w:val="20"/>
                <w:lang w:eastAsia="en-US"/>
              </w:rPr>
            </w:pPr>
            <w:r w:rsidRPr="00D01EF0">
              <w:rPr>
                <w:rFonts w:ascii="Arial" w:hAnsi="Arial" w:cs="Arial"/>
                <w:sz w:val="20"/>
                <w:szCs w:val="20"/>
                <w:lang w:eastAsia="en-US"/>
              </w:rPr>
              <w:t>v podnájme,</w:t>
            </w:r>
          </w:p>
          <w:p w14:paraId="0591EFB9" w14:textId="6D5357B2" w:rsidR="00D93223" w:rsidRPr="00D01EF0" w:rsidRDefault="00D93223"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ins w:id="346" w:author="Autor">
              <w:r w:rsidRPr="00D93223">
                <w:rPr>
                  <w:rFonts w:ascii="Arial" w:hAnsi="Arial" w:cs="Arial"/>
                  <w:sz w:val="20"/>
                  <w:szCs w:val="20"/>
                  <w:lang w:eastAsia="en-US"/>
                </w:rPr>
                <w:t>užívané na základe iného titulu</w:t>
              </w:r>
            </w:ins>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0D78A8EA"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E512A7">
              <w:rPr>
                <w:rFonts w:ascii="Arial" w:hAnsi="Arial" w:cs="Arial"/>
                <w:sz w:val="20"/>
                <w:szCs w:val="20"/>
                <w:lang w:eastAsia="en-US"/>
              </w:rPr>
              <w:t xml:space="preserve">3 </w:t>
            </w:r>
            <w:r w:rsidRPr="00CD453C">
              <w:rPr>
                <w:rFonts w:ascii="Arial" w:hAnsi="Arial" w:cs="Arial"/>
                <w:sz w:val="20"/>
                <w:szCs w:val="20"/>
                <w:lang w:eastAsia="en-US"/>
              </w:rPr>
              <w:t>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360AAFB1"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ins w:id="347" w:author="Autor">
              <w:r w:rsidR="00D93223" w:rsidRPr="00D93223">
                <w:rPr>
                  <w:rFonts w:ascii="Arial" w:hAnsi="Arial" w:cs="Arial"/>
                  <w:bCs/>
                  <w:sz w:val="20"/>
                  <w:szCs w:val="20"/>
                </w:rPr>
                <w:t>ŽoPr, kde v tabuľke 3 uvádza identifikačné znaky</w:t>
              </w:r>
              <w:r w:rsidR="00D93223" w:rsidRPr="00D93223" w:rsidDel="00D93223">
                <w:rPr>
                  <w:rFonts w:ascii="Arial" w:hAnsi="Arial" w:cs="Arial"/>
                  <w:bCs/>
                  <w:sz w:val="20"/>
                  <w:szCs w:val="20"/>
                </w:rPr>
                <w:t xml:space="preserve"> </w:t>
              </w:r>
            </w:ins>
            <w:del w:id="348" w:author="Autor">
              <w:r w:rsidRPr="00AE5DF4" w:rsidDel="00D93223">
                <w:rPr>
                  <w:rFonts w:ascii="Arial" w:hAnsi="Arial" w:cs="Arial"/>
                  <w:bCs/>
                  <w:sz w:val="20"/>
                  <w:szCs w:val="20"/>
                </w:rPr>
                <w:delText>výpis z listu vlastníctva k </w:delText>
              </w:r>
            </w:del>
            <w:r w:rsidRPr="00AE5DF4">
              <w:rPr>
                <w:rFonts w:ascii="Arial" w:hAnsi="Arial" w:cs="Arial"/>
                <w:bCs/>
                <w:sz w:val="20"/>
                <w:szCs w:val="20"/>
              </w:rPr>
              <w:t>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4FD4365C" w:rsidR="00997F82" w:rsidRPr="00D01EF0" w:rsidRDefault="00D93223"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ins w:id="349" w:author="Autor">
              <w:r w:rsidRPr="00D93223">
                <w:rPr>
                  <w:rFonts w:ascii="Arial" w:hAnsi="Arial" w:cs="Arial"/>
                  <w:bCs/>
                  <w:sz w:val="20"/>
                  <w:szCs w:val="20"/>
                </w:rPr>
                <w:t>ŽoPr, kde v tabuľke 3 uvádza identifikačné znaky</w:t>
              </w:r>
              <w:r w:rsidRPr="00D93223" w:rsidDel="00D93223">
                <w:rPr>
                  <w:rFonts w:ascii="Arial" w:hAnsi="Arial" w:cs="Arial"/>
                  <w:bCs/>
                  <w:sz w:val="20"/>
                  <w:szCs w:val="20"/>
                </w:rPr>
                <w:t xml:space="preserve"> </w:t>
              </w:r>
            </w:ins>
            <w:del w:id="350" w:author="Autor">
              <w:r w:rsidR="00997F82" w:rsidRPr="00D01EF0" w:rsidDel="00D93223">
                <w:rPr>
                  <w:rFonts w:ascii="Arial" w:hAnsi="Arial" w:cs="Arial"/>
                  <w:bCs/>
                  <w:sz w:val="20"/>
                  <w:szCs w:val="20"/>
                </w:rPr>
                <w:delText>výpis z listu vlastníctva k </w:delText>
              </w:r>
            </w:del>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5974E9F" w:rsidR="00997F82" w:rsidRPr="00D01EF0" w:rsidRDefault="00D93223"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ins w:id="351" w:author="Autor">
              <w:r w:rsidRPr="00D93223">
                <w:rPr>
                  <w:rFonts w:ascii="Arial" w:hAnsi="Arial" w:cs="Arial"/>
                  <w:bCs/>
                  <w:sz w:val="20"/>
                  <w:szCs w:val="20"/>
                </w:rPr>
                <w:t>ŽoPr, kde v tabuľke 3 uvádza identifikačné znaky</w:t>
              </w:r>
              <w:r w:rsidRPr="00D93223" w:rsidDel="00D93223">
                <w:rPr>
                  <w:rFonts w:ascii="Arial" w:hAnsi="Arial" w:cs="Arial"/>
                  <w:bCs/>
                  <w:sz w:val="20"/>
                  <w:szCs w:val="20"/>
                </w:rPr>
                <w:t xml:space="preserve"> </w:t>
              </w:r>
            </w:ins>
            <w:del w:id="352" w:author="Autor">
              <w:r w:rsidR="00997F82" w:rsidRPr="00D01EF0" w:rsidDel="00D93223">
                <w:rPr>
                  <w:rFonts w:ascii="Arial" w:hAnsi="Arial" w:cs="Arial"/>
                  <w:bCs/>
                  <w:sz w:val="20"/>
                  <w:szCs w:val="20"/>
                </w:rPr>
                <w:delText>výpis z listu vlastníctva k </w:delText>
              </w:r>
            </w:del>
            <w:r w:rsidR="00997F82" w:rsidRPr="00D01EF0">
              <w:rPr>
                <w:rFonts w:ascii="Arial" w:hAnsi="Arial" w:cs="Arial"/>
                <w:bCs/>
                <w:sz w:val="20"/>
                <w:szCs w:val="20"/>
              </w:rPr>
              <w:t xml:space="preserve">predmetnej </w:t>
            </w:r>
            <w:r w:rsidR="00997F82" w:rsidRPr="00D01EF0">
              <w:rPr>
                <w:rFonts w:ascii="Arial" w:hAnsi="Arial" w:cs="Arial"/>
                <w:bCs/>
                <w:sz w:val="20"/>
                <w:szCs w:val="20"/>
              </w:rPr>
              <w:lastRenderedPageBreak/>
              <w:t>nehnuteľnosti</w:t>
            </w:r>
            <w:r w:rsidR="00997F82">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53519742" w:rsidR="00997F82" w:rsidRPr="00D01EF0" w:rsidRDefault="00D93223"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ins w:id="353" w:author="Autor">
              <w:r w:rsidRPr="00D93223">
                <w:rPr>
                  <w:rFonts w:ascii="Arial" w:hAnsi="Arial" w:cs="Arial"/>
                  <w:bCs/>
                  <w:sz w:val="20"/>
                  <w:szCs w:val="20"/>
                </w:rPr>
                <w:t>ŽoPr, kde v tabuľke 3 uvádza identifikačné znaky</w:t>
              </w:r>
              <w:r w:rsidRPr="00D93223" w:rsidDel="00D93223">
                <w:rPr>
                  <w:rFonts w:ascii="Arial" w:hAnsi="Arial" w:cs="Arial"/>
                  <w:bCs/>
                  <w:sz w:val="20"/>
                  <w:szCs w:val="20"/>
                </w:rPr>
                <w:t xml:space="preserve"> </w:t>
              </w:r>
            </w:ins>
            <w:del w:id="354" w:author="Autor">
              <w:r w:rsidR="00997F82" w:rsidRPr="00D01EF0" w:rsidDel="00D93223">
                <w:rPr>
                  <w:rFonts w:ascii="Arial" w:hAnsi="Arial" w:cs="Arial"/>
                  <w:bCs/>
                  <w:sz w:val="20"/>
                  <w:szCs w:val="20"/>
                </w:rPr>
                <w:delText>výpis z listu vlastníctva k </w:delText>
              </w:r>
            </w:del>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6AACBF91" w:rsidR="00997F82" w:rsidRPr="00D01EF0" w:rsidRDefault="00D93223"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ins w:id="355" w:author="Autor">
              <w:r w:rsidRPr="00D93223">
                <w:rPr>
                  <w:rFonts w:ascii="Arial" w:hAnsi="Arial" w:cs="Arial"/>
                  <w:bCs/>
                  <w:sz w:val="20"/>
                  <w:szCs w:val="20"/>
                </w:rPr>
                <w:t>ŽoPr, kde v tabuľke 3 uvádza identifikačné znaky</w:t>
              </w:r>
              <w:r w:rsidRPr="00D93223" w:rsidDel="00D93223">
                <w:rPr>
                  <w:rFonts w:ascii="Arial" w:hAnsi="Arial" w:cs="Arial"/>
                  <w:bCs/>
                  <w:sz w:val="20"/>
                  <w:szCs w:val="20"/>
                </w:rPr>
                <w:t xml:space="preserve"> </w:t>
              </w:r>
            </w:ins>
            <w:del w:id="356" w:author="Autor">
              <w:r w:rsidR="00997F82" w:rsidRPr="00D01EF0" w:rsidDel="00D93223">
                <w:rPr>
                  <w:rFonts w:ascii="Arial" w:hAnsi="Arial" w:cs="Arial"/>
                  <w:bCs/>
                  <w:sz w:val="20"/>
                  <w:szCs w:val="20"/>
                </w:rPr>
                <w:delText>výpis z listu vlastníctva k </w:delText>
              </w:r>
            </w:del>
            <w:r w:rsidR="00997F82" w:rsidRPr="00D01EF0">
              <w:rPr>
                <w:rFonts w:ascii="Arial" w:hAnsi="Arial" w:cs="Arial"/>
                <w:bCs/>
                <w:sz w:val="20"/>
                <w:szCs w:val="20"/>
              </w:rPr>
              <w:t>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0730202B"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na dobu určitú, ktorá zahŕňa minimálne obdobie od začatia prác na projekte do uplynutia obdobia udržateľnosti projektu, t.j</w:t>
            </w:r>
            <w:r w:rsidR="009B30A2">
              <w:rPr>
                <w:rFonts w:ascii="Arial" w:hAnsi="Arial" w:cs="Arial"/>
                <w:bCs/>
                <w:sz w:val="20"/>
                <w:szCs w:val="20"/>
              </w:rPr>
              <w:t>. 3</w:t>
            </w:r>
            <w:r w:rsidRPr="00D01EF0">
              <w:rPr>
                <w:rFonts w:ascii="Arial" w:hAnsi="Arial" w:cs="Arial"/>
                <w:bCs/>
                <w:sz w:val="20"/>
                <w:szCs w:val="20"/>
              </w:rPr>
              <w:t xml:space="preserve"> rokov, po finančnom ukončení projektu. </w:t>
            </w:r>
          </w:p>
          <w:p w14:paraId="7C11E1C9" w14:textId="2C0462F0" w:rsidR="00997F82" w:rsidRPr="00D01EF0" w:rsidDel="00390222" w:rsidRDefault="00997F82" w:rsidP="00CD453C">
            <w:pPr>
              <w:pStyle w:val="Odsekzoznamu"/>
              <w:widowControl w:val="0"/>
              <w:spacing w:before="120" w:after="120" w:line="240" w:lineRule="auto"/>
              <w:ind w:left="142" w:right="85"/>
              <w:contextualSpacing w:val="0"/>
              <w:jc w:val="both"/>
              <w:rPr>
                <w:del w:id="357" w:author="Autor"/>
                <w:rFonts w:ascii="Arial" w:hAnsi="Arial" w:cs="Arial"/>
                <w:bCs/>
                <w:sz w:val="20"/>
                <w:szCs w:val="20"/>
              </w:rPr>
            </w:pPr>
            <w:del w:id="358" w:author="Autor">
              <w:r w:rsidDel="00390222">
                <w:rPr>
                  <w:rFonts w:ascii="Arial" w:hAnsi="Arial" w:cs="Arial"/>
                  <w:bCs/>
                  <w:sz w:val="20"/>
                  <w:szCs w:val="20"/>
                </w:rPr>
                <w:delText>V</w:delText>
              </w:r>
              <w:r w:rsidRPr="00D01EF0" w:rsidDel="00390222">
                <w:rPr>
                  <w:rFonts w:ascii="Arial" w:hAnsi="Arial" w:cs="Arial"/>
                  <w:bCs/>
                  <w:sz w:val="20"/>
                  <w:szCs w:val="20"/>
                </w:rPr>
                <w:delText xml:space="preserve">ýpis z listu vlastníctva: </w:delText>
              </w:r>
            </w:del>
          </w:p>
          <w:p w14:paraId="550FE224" w14:textId="1FC6B4D4" w:rsidR="00997F82" w:rsidRPr="00D01EF0" w:rsidDel="00390222" w:rsidRDefault="00997F82" w:rsidP="00CD453C">
            <w:pPr>
              <w:pStyle w:val="Odsekzoznamu"/>
              <w:widowControl w:val="0"/>
              <w:numPr>
                <w:ilvl w:val="0"/>
                <w:numId w:val="16"/>
              </w:numPr>
              <w:spacing w:before="60" w:after="60" w:line="240" w:lineRule="auto"/>
              <w:ind w:right="85"/>
              <w:contextualSpacing w:val="0"/>
              <w:jc w:val="both"/>
              <w:rPr>
                <w:del w:id="359" w:author="Autor"/>
                <w:rFonts w:ascii="Arial" w:hAnsi="Arial" w:cs="Arial"/>
                <w:bCs/>
                <w:sz w:val="20"/>
                <w:szCs w:val="20"/>
              </w:rPr>
            </w:pPr>
            <w:del w:id="360" w:author="Autor">
              <w:r w:rsidRPr="00D01EF0" w:rsidDel="00390222">
                <w:rPr>
                  <w:rFonts w:ascii="Arial" w:hAnsi="Arial" w:cs="Arial"/>
                  <w:bCs/>
                  <w:sz w:val="20"/>
                  <w:szCs w:val="20"/>
                </w:rPr>
                <w:delText xml:space="preserve">môže byť čiastočný, </w:delText>
              </w:r>
            </w:del>
          </w:p>
          <w:p w14:paraId="5D635E4F" w14:textId="0707138D" w:rsidR="00997F82" w:rsidRPr="00D01EF0" w:rsidDel="00390222" w:rsidRDefault="00997F82" w:rsidP="00CD453C">
            <w:pPr>
              <w:pStyle w:val="Odsekzoznamu"/>
              <w:widowControl w:val="0"/>
              <w:numPr>
                <w:ilvl w:val="0"/>
                <w:numId w:val="16"/>
              </w:numPr>
              <w:spacing w:before="60" w:after="60" w:line="240" w:lineRule="auto"/>
              <w:ind w:right="85"/>
              <w:contextualSpacing w:val="0"/>
              <w:jc w:val="both"/>
              <w:rPr>
                <w:del w:id="361" w:author="Autor"/>
                <w:rFonts w:ascii="Arial" w:hAnsi="Arial" w:cs="Arial"/>
                <w:bCs/>
                <w:sz w:val="20"/>
                <w:szCs w:val="20"/>
              </w:rPr>
            </w:pPr>
            <w:del w:id="362" w:author="Autor">
              <w:r w:rsidRPr="00D01EF0" w:rsidDel="00390222">
                <w:rPr>
                  <w:rFonts w:ascii="Arial" w:hAnsi="Arial" w:cs="Arial"/>
                  <w:bCs/>
                  <w:sz w:val="20"/>
                  <w:szCs w:val="20"/>
                </w:rPr>
                <w:delText xml:space="preserve">preukazuje vlastnícke práva ku všetkým nehnuteľnostiam, ktoré sa majú zhodnotiť z prostriedkov príspevku, </w:delText>
              </w:r>
            </w:del>
          </w:p>
          <w:p w14:paraId="4825F7BB" w14:textId="5CA34A03" w:rsidR="00997F82" w:rsidRPr="00D01EF0" w:rsidDel="00390222" w:rsidRDefault="00997F82" w:rsidP="00CD453C">
            <w:pPr>
              <w:pStyle w:val="Odsekzoznamu"/>
              <w:widowControl w:val="0"/>
              <w:numPr>
                <w:ilvl w:val="0"/>
                <w:numId w:val="16"/>
              </w:numPr>
              <w:spacing w:before="60" w:after="60" w:line="240" w:lineRule="auto"/>
              <w:ind w:right="85"/>
              <w:contextualSpacing w:val="0"/>
              <w:jc w:val="both"/>
              <w:rPr>
                <w:del w:id="363" w:author="Autor"/>
                <w:rFonts w:ascii="Arial" w:hAnsi="Arial" w:cs="Arial"/>
                <w:bCs/>
                <w:sz w:val="20"/>
                <w:szCs w:val="20"/>
              </w:rPr>
            </w:pPr>
            <w:del w:id="364" w:author="Autor">
              <w:r w:rsidRPr="00D01EF0" w:rsidDel="00390222">
                <w:rPr>
                  <w:rFonts w:ascii="Arial" w:hAnsi="Arial" w:cs="Arial"/>
                  <w:bCs/>
                  <w:sz w:val="20"/>
                  <w:szCs w:val="20"/>
                </w:rPr>
                <w:delText xml:space="preserve">je postačujúce vytlačený výpis z listu vlastníctva z portálu </w:delText>
              </w:r>
              <w:r w:rsidR="00E432A9" w:rsidDel="00390222">
                <w:fldChar w:fldCharType="begin"/>
              </w:r>
              <w:r w:rsidR="00E432A9" w:rsidDel="00390222">
                <w:delInstrText xml:space="preserve"> HYPERLINK "http://www.katasterportal.sk" </w:delInstrText>
              </w:r>
              <w:r w:rsidR="00E432A9" w:rsidDel="00390222">
                <w:fldChar w:fldCharType="separate"/>
              </w:r>
              <w:r w:rsidRPr="00D01EF0" w:rsidDel="00390222">
                <w:rPr>
                  <w:rStyle w:val="Hypertextovprepojenie"/>
                  <w:rFonts w:cs="Arial"/>
                  <w:bCs/>
                  <w:sz w:val="20"/>
                  <w:szCs w:val="20"/>
                </w:rPr>
                <w:delText>www.katasterportal.sk</w:delText>
              </w:r>
              <w:r w:rsidR="00E432A9" w:rsidDel="00390222">
                <w:rPr>
                  <w:rStyle w:val="Hypertextovprepojenie"/>
                  <w:rFonts w:cs="Arial"/>
                  <w:bCs/>
                  <w:sz w:val="20"/>
                  <w:szCs w:val="20"/>
                </w:rPr>
                <w:fldChar w:fldCharType="end"/>
              </w:r>
              <w:r w:rsidRPr="00D01EF0" w:rsidDel="00390222">
                <w:rPr>
                  <w:rFonts w:ascii="Arial" w:hAnsi="Arial" w:cs="Arial"/>
                  <w:bCs/>
                  <w:sz w:val="20"/>
                  <w:szCs w:val="20"/>
                </w:rPr>
                <w:delText xml:space="preserve">, </w:delText>
              </w:r>
            </w:del>
          </w:p>
          <w:p w14:paraId="739DA483" w14:textId="711146DC" w:rsidR="00997F82" w:rsidRPr="00D01EF0" w:rsidDel="00390222" w:rsidRDefault="00997F82" w:rsidP="00CD453C">
            <w:pPr>
              <w:pStyle w:val="Odsekzoznamu"/>
              <w:widowControl w:val="0"/>
              <w:numPr>
                <w:ilvl w:val="0"/>
                <w:numId w:val="16"/>
              </w:numPr>
              <w:spacing w:before="60" w:after="60" w:line="240" w:lineRule="auto"/>
              <w:ind w:right="85"/>
              <w:contextualSpacing w:val="0"/>
              <w:jc w:val="both"/>
              <w:rPr>
                <w:del w:id="365" w:author="Autor"/>
                <w:rFonts w:ascii="Arial" w:hAnsi="Arial" w:cs="Arial"/>
                <w:bCs/>
                <w:sz w:val="20"/>
                <w:szCs w:val="20"/>
              </w:rPr>
            </w:pPr>
            <w:del w:id="366" w:author="Autor">
              <w:r w:rsidRPr="00D01EF0" w:rsidDel="00390222">
                <w:rPr>
                  <w:rFonts w:ascii="Arial" w:hAnsi="Arial" w:cs="Arial"/>
                  <w:bCs/>
                  <w:sz w:val="20"/>
                  <w:szCs w:val="20"/>
                </w:rPr>
                <w:delText>nie je starší ako 3 mesiace ku dňu predloženia ŽoPr,</w:delText>
              </w:r>
            </w:del>
          </w:p>
          <w:p w14:paraId="01BD1ECB" w14:textId="25C4C7F3"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del w:id="367" w:author="Autor">
              <w:r w:rsidRPr="00D01EF0" w:rsidDel="00390222">
                <w:rPr>
                  <w:rFonts w:ascii="Arial" w:hAnsi="Arial" w:cs="Arial"/>
                  <w:bCs/>
                  <w:sz w:val="20"/>
                  <w:szCs w:val="20"/>
                </w:rPr>
                <w:delText>s vyznačenou p</w:delText>
              </w:r>
            </w:del>
            <w:ins w:id="368" w:author="Autor">
              <w:r w:rsidR="00390222">
                <w:rPr>
                  <w:rFonts w:ascii="Arial" w:hAnsi="Arial" w:cs="Arial"/>
                  <w:bCs/>
                  <w:sz w:val="20"/>
                  <w:szCs w:val="20"/>
                </w:rPr>
                <w:t>P</w:t>
              </w:r>
            </w:ins>
            <w:r w:rsidRPr="00D01EF0">
              <w:rPr>
                <w:rFonts w:ascii="Arial" w:hAnsi="Arial" w:cs="Arial"/>
                <w:bCs/>
                <w:sz w:val="20"/>
                <w:szCs w:val="20"/>
              </w:rPr>
              <w:t>lomb</w:t>
            </w:r>
            <w:ins w:id="369" w:author="Autor">
              <w:r w:rsidR="00390222">
                <w:rPr>
                  <w:rFonts w:ascii="Arial" w:hAnsi="Arial" w:cs="Arial"/>
                  <w:bCs/>
                  <w:sz w:val="20"/>
                  <w:szCs w:val="20"/>
                </w:rPr>
                <w:t>a</w:t>
              </w:r>
            </w:ins>
            <w:del w:id="370" w:author="Autor">
              <w:r w:rsidRPr="00D01EF0" w:rsidDel="00390222">
                <w:rPr>
                  <w:rFonts w:ascii="Arial" w:hAnsi="Arial" w:cs="Arial"/>
                  <w:bCs/>
                  <w:sz w:val="20"/>
                  <w:szCs w:val="20"/>
                </w:rPr>
                <w:delText>ou</w:delText>
              </w:r>
            </w:del>
            <w:r w:rsidRPr="00D01EF0">
              <w:rPr>
                <w:rFonts w:ascii="Arial" w:hAnsi="Arial" w:cs="Arial"/>
                <w:bCs/>
                <w:sz w:val="20"/>
                <w:szCs w:val="20"/>
              </w:rPr>
              <w:t xml:space="preserve"> </w:t>
            </w:r>
            <w:ins w:id="371" w:author="Autor">
              <w:r w:rsidR="00390222">
                <w:rPr>
                  <w:rFonts w:ascii="Arial" w:hAnsi="Arial" w:cs="Arial"/>
                  <w:bCs/>
                  <w:sz w:val="20"/>
                  <w:szCs w:val="20"/>
                </w:rPr>
                <w:t xml:space="preserve">na liste vlastníctva </w:t>
              </w:r>
            </w:ins>
            <w:r w:rsidRPr="00D01EF0">
              <w:rPr>
                <w:rFonts w:ascii="Arial" w:hAnsi="Arial" w:cs="Arial"/>
                <w:bCs/>
                <w:sz w:val="20"/>
                <w:szCs w:val="20"/>
              </w:rPr>
              <w:t>je prípustn</w:t>
            </w:r>
            <w:ins w:id="372" w:author="Autor">
              <w:r w:rsidR="00390222">
                <w:rPr>
                  <w:rFonts w:ascii="Arial" w:hAnsi="Arial" w:cs="Arial"/>
                  <w:bCs/>
                  <w:sz w:val="20"/>
                  <w:szCs w:val="20"/>
                </w:rPr>
                <w:t>á</w:t>
              </w:r>
            </w:ins>
            <w:del w:id="373" w:author="Autor">
              <w:r w:rsidDel="00390222">
                <w:rPr>
                  <w:rFonts w:ascii="Arial" w:hAnsi="Arial" w:cs="Arial"/>
                  <w:bCs/>
                  <w:sz w:val="20"/>
                  <w:szCs w:val="20"/>
                </w:rPr>
                <w:delText>ý</w:delText>
              </w:r>
            </w:del>
            <w:r w:rsidRPr="00D01EF0">
              <w:rPr>
                <w:rFonts w:ascii="Arial" w:hAnsi="Arial" w:cs="Arial"/>
                <w:bCs/>
                <w:sz w:val="20"/>
                <w:szCs w:val="20"/>
              </w:rPr>
              <w:t xml:space="preserve"> iba za podmienky, že žiadateľ predloží </w:t>
            </w:r>
            <w:del w:id="374" w:author="Autor">
              <w:r w:rsidRPr="00D01EF0" w:rsidDel="00390222">
                <w:rPr>
                  <w:rFonts w:ascii="Arial" w:hAnsi="Arial" w:cs="Arial"/>
                  <w:bCs/>
                  <w:sz w:val="20"/>
                  <w:szCs w:val="20"/>
                </w:rPr>
                <w:delText xml:space="preserve">spolu s výpisom listu vlastníctva aj </w:delText>
              </w:r>
            </w:del>
            <w:r w:rsidRPr="00D01EF0">
              <w:rPr>
                <w:rFonts w:ascii="Arial" w:hAnsi="Arial" w:cs="Arial"/>
                <w:bCs/>
                <w:sz w:val="20"/>
                <w:szCs w:val="20"/>
              </w:rPr>
              <w:t>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A8B8840"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2F839139" w:rsidR="00997F82" w:rsidRPr="00D01EF0" w:rsidDel="00390222" w:rsidRDefault="00997F82" w:rsidP="00CD453C">
            <w:pPr>
              <w:widowControl w:val="0"/>
              <w:spacing w:before="240" w:after="120" w:line="240" w:lineRule="auto"/>
              <w:ind w:left="85" w:right="85"/>
              <w:jc w:val="both"/>
              <w:rPr>
                <w:del w:id="375" w:author="Autor"/>
                <w:rFonts w:ascii="Arial" w:hAnsi="Arial" w:cs="Arial"/>
                <w:b/>
                <w:bCs/>
                <w:sz w:val="20"/>
                <w:szCs w:val="20"/>
              </w:rPr>
            </w:pPr>
            <w:del w:id="376" w:author="Autor">
              <w:r w:rsidRPr="00D01EF0" w:rsidDel="00390222">
                <w:rPr>
                  <w:rFonts w:ascii="Arial" w:hAnsi="Arial" w:cs="Arial"/>
                  <w:b/>
                  <w:bCs/>
                  <w:sz w:val="20"/>
                  <w:szCs w:val="20"/>
                </w:rPr>
                <w:delText>Forma predloženia prílohy</w:delText>
              </w:r>
            </w:del>
          </w:p>
          <w:p w14:paraId="4C25854A" w14:textId="203C3EF0" w:rsidR="00997F82" w:rsidRPr="00D01EF0" w:rsidDel="00390222" w:rsidRDefault="00997F82" w:rsidP="00CD453C">
            <w:pPr>
              <w:widowControl w:val="0"/>
              <w:spacing w:before="120" w:after="0" w:line="240" w:lineRule="auto"/>
              <w:ind w:left="85" w:right="85"/>
              <w:jc w:val="both"/>
              <w:rPr>
                <w:del w:id="377" w:author="Autor"/>
                <w:rFonts w:ascii="Arial" w:hAnsi="Arial" w:cs="Arial"/>
                <w:bCs/>
                <w:sz w:val="20"/>
                <w:szCs w:val="20"/>
              </w:rPr>
            </w:pPr>
            <w:del w:id="378" w:author="Autor">
              <w:r w:rsidRPr="00D01EF0" w:rsidDel="00390222">
                <w:rPr>
                  <w:rFonts w:ascii="Arial" w:hAnsi="Arial" w:cs="Arial"/>
                  <w:bCs/>
                  <w:sz w:val="20"/>
                  <w:szCs w:val="20"/>
                </w:rPr>
                <w:delText>Listinná: Originál, alebo úradne overená kópia.</w:delText>
              </w:r>
            </w:del>
          </w:p>
          <w:p w14:paraId="567753EE" w14:textId="424739CE" w:rsidR="00997F82" w:rsidRPr="00476864" w:rsidRDefault="00997F82" w:rsidP="00CD453C">
            <w:pPr>
              <w:widowControl w:val="0"/>
              <w:spacing w:after="120" w:line="240" w:lineRule="auto"/>
              <w:ind w:left="85" w:right="85"/>
              <w:jc w:val="both"/>
              <w:rPr>
                <w:rFonts w:ascii="Arial Narrow" w:hAnsi="Arial Narrow" w:cs="Arial"/>
                <w:bCs/>
                <w:sz w:val="22"/>
              </w:rPr>
            </w:pPr>
            <w:del w:id="379" w:author="Autor">
              <w:r w:rsidRPr="00D01EF0" w:rsidDel="00390222">
                <w:rPr>
                  <w:rFonts w:ascii="Arial" w:hAnsi="Arial" w:cs="Arial"/>
                  <w:bCs/>
                  <w:sz w:val="20"/>
                  <w:szCs w:val="20"/>
                </w:rPr>
                <w:delText>Elektronická: Sken (vo formáte .pdf) na CD/DVD</w:delText>
              </w:r>
            </w:del>
          </w:p>
        </w:tc>
      </w:tr>
      <w:tr w:rsidR="00997F82" w:rsidRPr="00603E9E" w14:paraId="2AC52D7D" w14:textId="77777777" w:rsidTr="00170DD2">
        <w:tblPrEx>
          <w:tblCellMar>
            <w:left w:w="108" w:type="dxa"/>
            <w:right w:w="108" w:type="dxa"/>
          </w:tblCellMar>
        </w:tblPrEx>
        <w:trPr>
          <w:trHeight w:val="411"/>
        </w:trPr>
        <w:tc>
          <w:tcPr>
            <w:tcW w:w="9781" w:type="dxa"/>
            <w:shd w:val="clear" w:color="auto" w:fill="F2F2F2" w:themeFill="background1" w:themeFillShade="F2"/>
          </w:tcPr>
          <w:p w14:paraId="17DA3F90" w14:textId="77777777" w:rsidR="00997F82" w:rsidRPr="00476864" w:rsidRDefault="00997F82" w:rsidP="00170DD2">
            <w:pPr>
              <w:pStyle w:val="Odsekzoznamu"/>
              <w:keepNext/>
              <w:numPr>
                <w:ilvl w:val="1"/>
                <w:numId w:val="38"/>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Prehľad minimálnej </w:t>
            </w:r>
            <w:r w:rsidRPr="00A12177">
              <w:rPr>
                <w:rFonts w:ascii="Arial" w:hAnsi="Arial" w:cs="Arial"/>
                <w:b/>
                <w:color w:val="44546A" w:themeColor="text2"/>
                <w:szCs w:val="19"/>
              </w:rPr>
              <w:t>pomoci</w:t>
            </w:r>
          </w:p>
        </w:tc>
      </w:tr>
      <w:tr w:rsidR="00997F82" w:rsidRPr="006A79F0" w14:paraId="70447AC9" w14:textId="77777777" w:rsidTr="00170DD2">
        <w:tblPrEx>
          <w:tblCellMar>
            <w:left w:w="108" w:type="dxa"/>
            <w:right w:w="108" w:type="dxa"/>
          </w:tblCellMar>
        </w:tblPrEx>
        <w:tc>
          <w:tcPr>
            <w:tcW w:w="9781" w:type="dxa"/>
            <w:tcBorders>
              <w:bottom w:val="single" w:sz="4" w:space="0" w:color="auto"/>
            </w:tcBorders>
          </w:tcPr>
          <w:p w14:paraId="696ED466"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Pr>
                <w:rFonts w:ascii="Arial" w:hAnsi="Arial" w:cs="Arial"/>
                <w:bCs/>
                <w:sz w:val="20"/>
                <w:szCs w:val="20"/>
              </w:rPr>
              <w:t xml:space="preserve">prehľad minimálnej pomoci poskytnutej žiadateľovi a podnikom </w:t>
            </w:r>
            <w:r w:rsidRPr="00D01EF0">
              <w:rPr>
                <w:rFonts w:ascii="Arial" w:hAnsi="Arial" w:cs="Arial"/>
                <w:bCs/>
                <w:sz w:val="20"/>
                <w:szCs w:val="20"/>
              </w:rPr>
              <w:t>ktoré s ním v zmysle čl. 2 ods. 2 nariadenia 1407/2013</w:t>
            </w:r>
            <w:r w:rsidRPr="00D01EF0">
              <w:rPr>
                <w:rStyle w:val="Odkaznapoznmkupodiarou"/>
                <w:rFonts w:ascii="Arial" w:hAnsi="Arial" w:cs="Arial"/>
                <w:bCs/>
                <w:sz w:val="20"/>
                <w:szCs w:val="20"/>
              </w:rPr>
              <w:footnoteReference w:id="5"/>
            </w:r>
            <w:r w:rsidRPr="00D01EF0">
              <w:rPr>
                <w:rFonts w:ascii="Arial" w:hAnsi="Arial" w:cs="Arial"/>
                <w:bCs/>
                <w:sz w:val="20"/>
                <w:szCs w:val="20"/>
              </w:rPr>
              <w:t xml:space="preserve"> tvoria tzv. jediný podnik</w:t>
            </w:r>
            <w:r>
              <w:rPr>
                <w:rFonts w:ascii="Arial" w:hAnsi="Arial" w:cs="Arial"/>
                <w:bCs/>
                <w:sz w:val="20"/>
                <w:szCs w:val="20"/>
              </w:rPr>
              <w:t xml:space="preserve"> v priebehu aktuálneho a dvoch predchádzajúcich účtovných období vrátane žiadanej minimálnej pomoci (o ktorej poskytnutí ešte nebolo rozhodnuté)</w:t>
            </w:r>
            <w:r w:rsidRPr="00D01EF0">
              <w:rPr>
                <w:rFonts w:ascii="Arial" w:hAnsi="Arial" w:cs="Arial"/>
                <w:bCs/>
                <w:sz w:val="20"/>
                <w:szCs w:val="20"/>
              </w:rPr>
              <w:t>.</w:t>
            </w:r>
          </w:p>
          <w:p w14:paraId="5BD72B8A"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p>
          <w:p w14:paraId="68AE28D8" w14:textId="77777777" w:rsidR="00997F82" w:rsidRPr="00D01EF0" w:rsidRDefault="00997F82" w:rsidP="00C04A44">
            <w:pPr>
              <w:pStyle w:val="Odsekzoznamu"/>
              <w:spacing w:before="60" w:after="60" w:line="240" w:lineRule="auto"/>
              <w:ind w:left="142"/>
              <w:jc w:val="both"/>
              <w:rPr>
                <w:rFonts w:ascii="Arial" w:hAnsi="Arial" w:cs="Arial"/>
                <w:bCs/>
                <w:sz w:val="20"/>
                <w:szCs w:val="20"/>
              </w:rPr>
            </w:pPr>
            <w:r w:rsidRPr="00D01EF0">
              <w:rPr>
                <w:rFonts w:ascii="Arial" w:hAnsi="Arial" w:cs="Arial"/>
                <w:bCs/>
                <w:sz w:val="20"/>
                <w:szCs w:val="20"/>
              </w:rPr>
              <w:t>Pojem jediný podnik zahŕňa všetky subjekty vykonávajúce hospodársku činnosť, medzi ktorými je aspoň jeden z týchto vzťahov:</w:t>
            </w:r>
          </w:p>
          <w:p w14:paraId="7C61CCE4" w14:textId="77777777" w:rsidR="00997F82" w:rsidRPr="00D01EF0" w:rsidRDefault="00997F82" w:rsidP="00C04A44">
            <w:pPr>
              <w:pStyle w:val="Odsekzoznamu"/>
              <w:spacing w:before="60" w:after="60" w:line="240" w:lineRule="auto"/>
              <w:ind w:left="142"/>
              <w:jc w:val="both"/>
              <w:rPr>
                <w:rFonts w:ascii="Arial" w:hAnsi="Arial" w:cs="Arial"/>
                <w:bCs/>
                <w:sz w:val="20"/>
                <w:szCs w:val="20"/>
              </w:rPr>
            </w:pPr>
          </w:p>
          <w:p w14:paraId="4EFE52A5"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väčšinu hlasovacích práv akcionárov alebo spoločníkov v inom subjekte vykonávajúcom hospodársku činnosť;</w:t>
            </w:r>
          </w:p>
          <w:p w14:paraId="0DB55BB0"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14:paraId="018B16F4"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4FFC41F7"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6D89D41C" w14:textId="77777777" w:rsidR="00997F82" w:rsidRPr="00D01EF0" w:rsidRDefault="00997F82" w:rsidP="00A57C24">
            <w:pPr>
              <w:pStyle w:val="Odsekzoznamu"/>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14:paraId="6973F5CC" w14:textId="77777777" w:rsidR="00997F82" w:rsidRPr="00D01EF0" w:rsidRDefault="00997F82" w:rsidP="00A57C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Správne vyplnenie predmetne</w:t>
            </w:r>
            <w:r>
              <w:rPr>
                <w:rFonts w:ascii="Arial" w:hAnsi="Arial" w:cs="Arial"/>
                <w:bCs/>
                <w:sz w:val="20"/>
                <w:szCs w:val="20"/>
              </w:rPr>
              <w:t>j</w:t>
            </w:r>
            <w:r w:rsidRPr="00D01EF0">
              <w:rPr>
                <w:rFonts w:ascii="Arial" w:hAnsi="Arial" w:cs="Arial"/>
                <w:bCs/>
                <w:sz w:val="20"/>
                <w:szCs w:val="20"/>
              </w:rPr>
              <w:t xml:space="preserve"> tabuľky je nevyhnutné pre posúdenie stropu de minimis </w:t>
            </w:r>
            <w:r>
              <w:rPr>
                <w:rFonts w:ascii="Arial" w:hAnsi="Arial" w:cs="Arial"/>
                <w:bCs/>
                <w:sz w:val="20"/>
                <w:szCs w:val="20"/>
              </w:rPr>
              <w:t>podľa</w:t>
            </w:r>
            <w:r w:rsidRPr="00D01EF0">
              <w:rPr>
                <w:rFonts w:ascii="Arial" w:hAnsi="Arial" w:cs="Arial"/>
                <w:bCs/>
                <w:sz w:val="20"/>
                <w:szCs w:val="20"/>
              </w:rPr>
              <w:t xml:space="preserve"> schém</w:t>
            </w:r>
            <w:r>
              <w:rPr>
                <w:rFonts w:ascii="Arial" w:hAnsi="Arial" w:cs="Arial"/>
                <w:bCs/>
                <w:sz w:val="20"/>
                <w:szCs w:val="20"/>
              </w:rPr>
              <w:t>y</w:t>
            </w:r>
            <w:r w:rsidRPr="00D01EF0">
              <w:rPr>
                <w:rFonts w:ascii="Arial" w:hAnsi="Arial" w:cs="Arial"/>
                <w:bCs/>
                <w:sz w:val="20"/>
                <w:szCs w:val="20"/>
              </w:rPr>
              <w:t xml:space="preserve"> pomoci. Oprávnený je len príspevok, ktorý v súčte s pomocou de minimis uvedenou v tabuľke, neprekročí tento strop.</w:t>
            </w:r>
          </w:p>
          <w:p w14:paraId="21017E37" w14:textId="3D221AA1" w:rsidR="00997F82" w:rsidRPr="00017B59" w:rsidRDefault="00997F82" w:rsidP="00A57C24">
            <w:pPr>
              <w:spacing w:before="120" w:after="120" w:line="240" w:lineRule="auto"/>
              <w:ind w:left="85" w:right="85"/>
              <w:jc w:val="both"/>
              <w:rPr>
                <w:rFonts w:ascii="Arial" w:hAnsi="Arial" w:cs="Arial"/>
                <w:bCs/>
                <w:sz w:val="20"/>
                <w:szCs w:val="20"/>
              </w:rPr>
            </w:pPr>
            <w:r w:rsidRPr="00017B59">
              <w:rPr>
                <w:rFonts w:ascii="Arial" w:hAnsi="Arial" w:cs="Arial"/>
                <w:bCs/>
                <w:sz w:val="20"/>
                <w:szCs w:val="20"/>
              </w:rPr>
              <w:t>Záväzný formulár prílohy ŽoPr vrátane inštrukcií k jeho vyplneniu tvorí súčasť príloh k ŽoPr.</w:t>
            </w:r>
            <w:ins w:id="380" w:author="Autor">
              <w:r w:rsidR="00390222">
                <w:t xml:space="preserve"> </w:t>
              </w:r>
              <w:r w:rsidR="00390222" w:rsidRPr="00390222">
                <w:rPr>
                  <w:rFonts w:ascii="Arial" w:hAnsi="Arial" w:cs="Arial"/>
                  <w:bCs/>
                  <w:sz w:val="20"/>
                  <w:szCs w:val="20"/>
                </w:rPr>
                <w:t>Formulár sa predkladá vo formáte</w:t>
              </w:r>
            </w:ins>
          </w:p>
          <w:p w14:paraId="17358CB3" w14:textId="48F7EBAA" w:rsidR="00997F82" w:rsidRPr="00D01EF0" w:rsidDel="00390222" w:rsidRDefault="00997F82" w:rsidP="00A57C24">
            <w:pPr>
              <w:spacing w:before="240" w:after="120" w:line="240" w:lineRule="auto"/>
              <w:ind w:left="85" w:right="85"/>
              <w:jc w:val="both"/>
              <w:rPr>
                <w:del w:id="381" w:author="Autor"/>
                <w:rFonts w:ascii="Arial" w:hAnsi="Arial" w:cs="Arial"/>
                <w:b/>
                <w:bCs/>
                <w:sz w:val="20"/>
                <w:szCs w:val="20"/>
              </w:rPr>
            </w:pPr>
            <w:del w:id="382" w:author="Autor">
              <w:r w:rsidRPr="00D01EF0" w:rsidDel="00390222">
                <w:rPr>
                  <w:rFonts w:ascii="Arial" w:hAnsi="Arial" w:cs="Arial"/>
                  <w:b/>
                  <w:bCs/>
                  <w:sz w:val="20"/>
                  <w:szCs w:val="20"/>
                </w:rPr>
                <w:delText>Forma predloženia prílohy</w:delText>
              </w:r>
            </w:del>
          </w:p>
          <w:p w14:paraId="7C637083" w14:textId="51A4FC73" w:rsidR="00997F82" w:rsidRPr="00D01EF0" w:rsidDel="00390222" w:rsidRDefault="00997F82" w:rsidP="00A57C24">
            <w:pPr>
              <w:spacing w:before="120" w:after="0" w:line="240" w:lineRule="auto"/>
              <w:ind w:left="85" w:right="85"/>
              <w:jc w:val="both"/>
              <w:rPr>
                <w:del w:id="383" w:author="Autor"/>
                <w:rFonts w:ascii="Arial" w:hAnsi="Arial" w:cs="Arial"/>
                <w:bCs/>
                <w:sz w:val="20"/>
                <w:szCs w:val="20"/>
              </w:rPr>
            </w:pPr>
            <w:del w:id="384" w:author="Autor">
              <w:r w:rsidRPr="00D01EF0" w:rsidDel="00390222">
                <w:rPr>
                  <w:rFonts w:ascii="Arial" w:hAnsi="Arial" w:cs="Arial"/>
                  <w:bCs/>
                  <w:sz w:val="20"/>
                  <w:szCs w:val="20"/>
                </w:rPr>
                <w:delText>Listinná: Originál</w:delText>
              </w:r>
            </w:del>
          </w:p>
          <w:p w14:paraId="0DE0485B" w14:textId="5ACE44A9" w:rsidR="00997F82" w:rsidRPr="00476864" w:rsidRDefault="00997F82" w:rsidP="00A57C24">
            <w:pPr>
              <w:spacing w:after="120" w:line="240" w:lineRule="auto"/>
              <w:ind w:left="85" w:right="85"/>
              <w:jc w:val="both"/>
              <w:rPr>
                <w:rFonts w:ascii="Arial Narrow" w:hAnsi="Arial Narrow" w:cs="Arial"/>
                <w:bCs/>
                <w:sz w:val="22"/>
              </w:rPr>
            </w:pPr>
            <w:del w:id="385" w:author="Autor">
              <w:r w:rsidRPr="00D01EF0" w:rsidDel="00390222">
                <w:rPr>
                  <w:rFonts w:ascii="Arial" w:hAnsi="Arial" w:cs="Arial"/>
                  <w:bCs/>
                  <w:sz w:val="20"/>
                  <w:szCs w:val="20"/>
                </w:rPr>
                <w:delText xml:space="preserve">Elektronická: Word (vo formáte </w:delText>
              </w:r>
            </w:del>
            <w:r w:rsidRPr="00D01EF0">
              <w:rPr>
                <w:rFonts w:ascii="Arial" w:hAnsi="Arial" w:cs="Arial"/>
                <w:bCs/>
                <w:sz w:val="20"/>
                <w:szCs w:val="20"/>
              </w:rPr>
              <w:t>.doc</w:t>
            </w:r>
            <w:del w:id="386" w:author="Autor">
              <w:r w:rsidRPr="00D01EF0" w:rsidDel="00390222">
                <w:rPr>
                  <w:rFonts w:ascii="Arial" w:hAnsi="Arial" w:cs="Arial"/>
                  <w:bCs/>
                  <w:sz w:val="20"/>
                  <w:szCs w:val="20"/>
                </w:rPr>
                <w:delText>) na CD/DVD</w:delText>
              </w:r>
            </w:del>
          </w:p>
        </w:tc>
      </w:tr>
      <w:tr w:rsidR="00997F82" w:rsidRPr="00603E9E" w:rsidDel="00390222" w14:paraId="187D5CE9" w14:textId="01A3EA59" w:rsidTr="00170DD2">
        <w:tblPrEx>
          <w:tblCellMar>
            <w:left w:w="108" w:type="dxa"/>
            <w:right w:w="108" w:type="dxa"/>
          </w:tblCellMar>
        </w:tblPrEx>
        <w:trPr>
          <w:del w:id="387" w:author="Autor"/>
        </w:trPr>
        <w:tc>
          <w:tcPr>
            <w:tcW w:w="9781" w:type="dxa"/>
            <w:shd w:val="clear" w:color="auto" w:fill="F2F2F2" w:themeFill="background1" w:themeFillShade="F2"/>
          </w:tcPr>
          <w:p w14:paraId="0E2765E9" w14:textId="67DC187A" w:rsidR="00997F82" w:rsidRPr="00603E9E" w:rsidDel="00390222" w:rsidRDefault="00997F82" w:rsidP="00170DD2">
            <w:pPr>
              <w:pStyle w:val="Odsekzoznamu"/>
              <w:keepNext/>
              <w:numPr>
                <w:ilvl w:val="1"/>
                <w:numId w:val="38"/>
              </w:numPr>
              <w:spacing w:before="120" w:after="120" w:line="240" w:lineRule="auto"/>
              <w:ind w:left="936" w:hanging="709"/>
              <w:rPr>
                <w:del w:id="388" w:author="Autor"/>
                <w:rFonts w:ascii="Arial" w:hAnsi="Arial" w:cs="Arial"/>
                <w:b/>
                <w:color w:val="44546A" w:themeColor="text2"/>
                <w:szCs w:val="19"/>
              </w:rPr>
            </w:pPr>
            <w:del w:id="389" w:author="Autor">
              <w:r w:rsidRPr="00A22728" w:rsidDel="00390222">
                <w:rPr>
                  <w:rFonts w:ascii="Arial" w:hAnsi="Arial" w:cs="Arial"/>
                  <w:b/>
                  <w:color w:val="44546A" w:themeColor="text2"/>
                  <w:szCs w:val="19"/>
                </w:rPr>
                <w:delText xml:space="preserve">Doklady </w:delText>
              </w:r>
              <w:r w:rsidR="00404921" w:rsidRPr="00404921" w:rsidDel="00390222">
                <w:rPr>
                  <w:rFonts w:ascii="Arial" w:hAnsi="Arial" w:cs="Arial"/>
                  <w:b/>
                  <w:color w:val="44546A" w:themeColor="text2"/>
                  <w:szCs w:val="19"/>
                </w:rPr>
                <w:delText>preukazujúce súlad s požiadavkami v oblasti dopadu projektu na územia sústavy NATURA 2000</w:delText>
              </w:r>
            </w:del>
          </w:p>
        </w:tc>
      </w:tr>
      <w:tr w:rsidR="00997F82" w:rsidRPr="006A79F0" w:rsidDel="00390222" w14:paraId="5C096CCA" w14:textId="72E2764B" w:rsidTr="00170DD2">
        <w:tblPrEx>
          <w:tblCellMar>
            <w:left w:w="108" w:type="dxa"/>
            <w:right w:w="108" w:type="dxa"/>
          </w:tblCellMar>
        </w:tblPrEx>
        <w:trPr>
          <w:del w:id="390" w:author="Autor"/>
        </w:trPr>
        <w:tc>
          <w:tcPr>
            <w:tcW w:w="9781" w:type="dxa"/>
            <w:tcBorders>
              <w:bottom w:val="single" w:sz="4" w:space="0" w:color="auto"/>
            </w:tcBorders>
          </w:tcPr>
          <w:p w14:paraId="4197E449" w14:textId="348B7473" w:rsidR="00404921" w:rsidDel="00390222" w:rsidRDefault="00404921" w:rsidP="00404921">
            <w:pPr>
              <w:pStyle w:val="Odsekzoznamu"/>
              <w:spacing w:before="60" w:after="60"/>
              <w:ind w:left="175" w:right="85"/>
              <w:jc w:val="both"/>
              <w:rPr>
                <w:del w:id="391" w:author="Autor"/>
                <w:rFonts w:ascii="Arial" w:hAnsi="Arial" w:cs="Arial"/>
                <w:bCs/>
                <w:sz w:val="20"/>
                <w:szCs w:val="20"/>
              </w:rPr>
            </w:pPr>
            <w:del w:id="392" w:author="Autor">
              <w:r w:rsidRPr="00404921" w:rsidDel="00390222">
                <w:rPr>
                  <w:rFonts w:ascii="Arial" w:hAnsi="Arial" w:cs="Arial"/>
                  <w:bCs/>
                  <w:sz w:val="20"/>
                  <w:szCs w:val="20"/>
                </w:rPr>
                <w:delText>V rámci tejto prílohy ŽoPr žiadateľ predkladá pri projekte, pri ktorom realizácia aktivít:</w:delText>
              </w:r>
            </w:del>
          </w:p>
          <w:p w14:paraId="0BAFF1C2" w14:textId="64FF3DB3" w:rsidR="00404921" w:rsidRPr="00404921" w:rsidDel="00390222" w:rsidRDefault="00404921" w:rsidP="00404921">
            <w:pPr>
              <w:pStyle w:val="Odsekzoznamu"/>
              <w:spacing w:before="60" w:after="60"/>
              <w:ind w:right="85"/>
              <w:jc w:val="both"/>
              <w:rPr>
                <w:del w:id="393" w:author="Autor"/>
                <w:rFonts w:ascii="Arial" w:hAnsi="Arial" w:cs="Arial"/>
                <w:bCs/>
                <w:sz w:val="20"/>
                <w:szCs w:val="20"/>
              </w:rPr>
            </w:pPr>
          </w:p>
          <w:p w14:paraId="1425132E" w14:textId="3801F93F" w:rsidR="00404921" w:rsidDel="00390222" w:rsidRDefault="00404921" w:rsidP="00404921">
            <w:pPr>
              <w:pStyle w:val="Odsekzoznamu"/>
              <w:numPr>
                <w:ilvl w:val="0"/>
                <w:numId w:val="64"/>
              </w:numPr>
              <w:spacing w:before="60" w:after="60"/>
              <w:ind w:left="742" w:right="85" w:hanging="709"/>
              <w:jc w:val="both"/>
              <w:rPr>
                <w:del w:id="394" w:author="Autor"/>
                <w:rFonts w:ascii="Arial" w:hAnsi="Arial" w:cs="Arial"/>
                <w:bCs/>
                <w:sz w:val="20"/>
                <w:szCs w:val="20"/>
              </w:rPr>
            </w:pPr>
            <w:del w:id="395" w:author="Autor">
              <w:r w:rsidRPr="00404921" w:rsidDel="00390222">
                <w:rPr>
                  <w:rFonts w:ascii="Arial" w:hAnsi="Arial" w:cs="Arial"/>
                  <w:bCs/>
                  <w:sz w:val="20"/>
                  <w:szCs w:val="20"/>
                </w:rPr>
                <w:delText>priamo zasahuje na územie patriace do európskej sústavy chránených území Natura 2000, alebo pri ktorom je pravdepodobné, že môže mať samostatne alebo s iným projektom alebo plánom na tieto územia významný vplyv, odborné stanovisko (formou právoplatného rozhodnutia) okresného úradu v sídle kraja vydané podľa § 28 zákona č. 543/2002 Z. z. o ochrane prírody a krajiny k možnosti významného vplyvu projektu na územia patriace do európskej sústavy chránených území Natura 2000, pričom zo stanoviska musí byť zrejmé, že aktivity projektu, resp. projekt pravdepodobne nebude mať významný nepriaznivý vplyv na územia patriace do európskej sústavy chránených území Natura 2000;</w:delText>
              </w:r>
            </w:del>
          </w:p>
          <w:p w14:paraId="683448A6" w14:textId="3EC3BAC8" w:rsidR="00404921" w:rsidRPr="00404921" w:rsidDel="00390222" w:rsidRDefault="00404921" w:rsidP="00404921">
            <w:pPr>
              <w:pStyle w:val="Odsekzoznamu"/>
              <w:spacing w:before="60" w:after="60"/>
              <w:ind w:right="85"/>
              <w:jc w:val="both"/>
              <w:rPr>
                <w:del w:id="396" w:author="Autor"/>
                <w:rFonts w:ascii="Arial" w:hAnsi="Arial" w:cs="Arial"/>
                <w:bCs/>
                <w:sz w:val="20"/>
                <w:szCs w:val="20"/>
              </w:rPr>
            </w:pPr>
          </w:p>
          <w:p w14:paraId="3B6214CF" w14:textId="744CA76A" w:rsidR="00404921" w:rsidDel="00390222" w:rsidRDefault="00404921" w:rsidP="00404921">
            <w:pPr>
              <w:pStyle w:val="Odsekzoznamu"/>
              <w:numPr>
                <w:ilvl w:val="0"/>
                <w:numId w:val="64"/>
              </w:numPr>
              <w:spacing w:before="60" w:after="60"/>
              <w:ind w:left="742" w:right="85" w:hanging="425"/>
              <w:jc w:val="both"/>
              <w:rPr>
                <w:del w:id="397" w:author="Autor"/>
                <w:rFonts w:ascii="Arial" w:hAnsi="Arial" w:cs="Arial"/>
                <w:bCs/>
                <w:sz w:val="20"/>
                <w:szCs w:val="20"/>
              </w:rPr>
            </w:pPr>
            <w:del w:id="398" w:author="Autor">
              <w:r w:rsidRPr="00404921" w:rsidDel="00390222">
                <w:rPr>
                  <w:rFonts w:ascii="Arial" w:hAnsi="Arial" w:cs="Arial"/>
                  <w:bCs/>
                  <w:sz w:val="20"/>
                  <w:szCs w:val="20"/>
                </w:rPr>
                <w:delText xml:space="preserve">nezasahuje na územia patriace do európskej sústavy chránených území Natura 2000, resp. pri ktorom je pravdepodobné, že realizácia aktivít nemôže mať samostatne alebo v kombinácii s iným projektom alebo plánom na tieto územia významný vplyv, vyjadrenie okresného úradu podľa § 9 zákona o ochrane prírody a krajiny k plánovanej činnosti, pričom z vyjadrenia musí byť zrejmé, že projekt nenapĺňa znaky plánu a projektu, ktorý pravdepodobne bude mať vplyv na územia patriace </w:delText>
              </w:r>
              <w:r w:rsidRPr="00404921" w:rsidDel="00390222">
                <w:rPr>
                  <w:rFonts w:ascii="Arial" w:hAnsi="Arial" w:cs="Arial"/>
                  <w:bCs/>
                  <w:sz w:val="20"/>
                  <w:szCs w:val="20"/>
                </w:rPr>
                <w:lastRenderedPageBreak/>
                <w:delText>do európskej sústavy chránených území Natura 2000. Zároveň z obsahu dokumentu musí byť jednoznačne identifikovateľné, že vyjadrenie sa týka projektu, ktorý je predmetom ŽoPr (t.j. vyjadrenie musí obsahovať identifikáciu projektu, popis (charakteristiku a parametre) navrhovanej činnosti (príp. popis aktivít projektu), ktorá bola predmetom vyjadrenia, lokalizáciu navrhovanej činnosti (projektu), a to až na úrovni parciel, ak je to potrebné pre posúdenie navrhovanej činnosti (projektu) a vyjadrenie príslušného orgánu k navrhovanej činnosti (projektu).</w:delText>
              </w:r>
            </w:del>
          </w:p>
          <w:p w14:paraId="64AFFBD4" w14:textId="3BBF901C" w:rsidR="00D61144" w:rsidDel="00390222" w:rsidRDefault="00D61144" w:rsidP="00404921">
            <w:pPr>
              <w:pStyle w:val="Odsekzoznamu"/>
              <w:spacing w:after="120" w:line="240" w:lineRule="auto"/>
              <w:ind w:left="85" w:right="85"/>
              <w:contextualSpacing w:val="0"/>
              <w:jc w:val="both"/>
              <w:rPr>
                <w:del w:id="399" w:author="Autor"/>
                <w:rFonts w:ascii="Arial" w:hAnsi="Arial" w:cs="Arial"/>
                <w:bCs/>
                <w:sz w:val="20"/>
                <w:szCs w:val="20"/>
              </w:rPr>
            </w:pPr>
          </w:p>
          <w:p w14:paraId="200ADE93" w14:textId="5473A088" w:rsidR="00997F82" w:rsidRPr="00D01EF0" w:rsidDel="00390222" w:rsidRDefault="00404921" w:rsidP="00404921">
            <w:pPr>
              <w:pStyle w:val="Odsekzoznamu"/>
              <w:spacing w:after="120" w:line="240" w:lineRule="auto"/>
              <w:ind w:left="85" w:right="85"/>
              <w:contextualSpacing w:val="0"/>
              <w:jc w:val="both"/>
              <w:rPr>
                <w:del w:id="400" w:author="Autor"/>
                <w:rFonts w:ascii="Arial" w:hAnsi="Arial" w:cs="Arial"/>
                <w:bCs/>
                <w:sz w:val="20"/>
                <w:szCs w:val="20"/>
              </w:rPr>
            </w:pPr>
            <w:del w:id="401" w:author="Autor">
              <w:r w:rsidRPr="00404921" w:rsidDel="00390222">
                <w:rPr>
                  <w:rFonts w:ascii="Arial" w:hAnsi="Arial" w:cs="Arial"/>
                  <w:bCs/>
                  <w:sz w:val="20"/>
                  <w:szCs w:val="20"/>
                </w:rPr>
                <w:delText>Predloženie prílohy sa netýka žiadateľov, ktorí v rámci Dokladov preukazujúcich plnenie požiadaviek v oblasti posudzovania vplyvov na životné prostredie predkladajú platné záverečné stanovisko alebo rozhodnutie zo zisťovacieho konania, nakoľko vyjadrenie príslušného orgánu bolo vydané v rámci zisťovacieho konania, resp. povinného hodnotenia.</w:delText>
              </w:r>
            </w:del>
          </w:p>
        </w:tc>
      </w:tr>
      <w:tr w:rsidR="00997F82" w:rsidRPr="00603E9E" w:rsidDel="00390222" w14:paraId="30527F27" w14:textId="3450242D" w:rsidTr="00170DD2">
        <w:tblPrEx>
          <w:tblCellMar>
            <w:left w:w="108" w:type="dxa"/>
            <w:right w:w="108" w:type="dxa"/>
          </w:tblCellMar>
        </w:tblPrEx>
        <w:trPr>
          <w:del w:id="402" w:author="Autor"/>
        </w:trPr>
        <w:tc>
          <w:tcPr>
            <w:tcW w:w="9781" w:type="dxa"/>
            <w:shd w:val="clear" w:color="auto" w:fill="F2F2F2" w:themeFill="background1" w:themeFillShade="F2"/>
          </w:tcPr>
          <w:p w14:paraId="709F74D8" w14:textId="3B6F34FA" w:rsidR="00997F82" w:rsidRPr="00603E9E" w:rsidDel="00390222" w:rsidRDefault="00997F82" w:rsidP="00170DD2">
            <w:pPr>
              <w:pStyle w:val="Odsekzoznamu"/>
              <w:keepNext/>
              <w:numPr>
                <w:ilvl w:val="1"/>
                <w:numId w:val="38"/>
              </w:numPr>
              <w:spacing w:before="120" w:after="120" w:line="240" w:lineRule="auto"/>
              <w:ind w:left="936" w:hanging="709"/>
              <w:rPr>
                <w:del w:id="403" w:author="Autor"/>
                <w:rFonts w:ascii="Arial" w:hAnsi="Arial" w:cs="Arial"/>
                <w:b/>
                <w:color w:val="44546A" w:themeColor="text2"/>
                <w:szCs w:val="19"/>
              </w:rPr>
            </w:pPr>
            <w:del w:id="404" w:author="Autor">
              <w:r w:rsidRPr="00A22728" w:rsidDel="00390222">
                <w:rPr>
                  <w:rFonts w:ascii="Arial" w:hAnsi="Arial" w:cs="Arial"/>
                  <w:b/>
                  <w:color w:val="44546A" w:themeColor="text2"/>
                  <w:szCs w:val="19"/>
                </w:rPr>
                <w:lastRenderedPageBreak/>
                <w:delText>Dokla</w:delText>
              </w:r>
              <w:r w:rsidR="00404921" w:rsidRPr="00404921" w:rsidDel="00390222">
                <w:rPr>
                  <w:rFonts w:ascii="Arial" w:hAnsi="Arial" w:cs="Arial"/>
                  <w:b/>
                  <w:color w:val="44546A" w:themeColor="text2"/>
                  <w:szCs w:val="19"/>
                </w:rPr>
                <w:delText>dy preukazujúce plnenie požiadaviek v oblasti posudzovania vplyvov na životné prostredie</w:delText>
              </w:r>
            </w:del>
          </w:p>
        </w:tc>
      </w:tr>
      <w:tr w:rsidR="00404921" w:rsidRPr="006A79F0" w:rsidDel="00390222" w14:paraId="61273A21" w14:textId="175216C7" w:rsidTr="00170DD2">
        <w:tblPrEx>
          <w:tblCellMar>
            <w:left w:w="108" w:type="dxa"/>
            <w:right w:w="108" w:type="dxa"/>
          </w:tblCellMar>
        </w:tblPrEx>
        <w:trPr>
          <w:del w:id="405" w:author="Autor"/>
        </w:trPr>
        <w:tc>
          <w:tcPr>
            <w:tcW w:w="9781" w:type="dxa"/>
          </w:tcPr>
          <w:p w14:paraId="5D7F6BC1" w14:textId="12088A73" w:rsidR="00404921" w:rsidRPr="00CE0A9F" w:rsidDel="00390222" w:rsidRDefault="00404921" w:rsidP="00404921">
            <w:pPr>
              <w:pStyle w:val="Odsekzoznamu"/>
              <w:spacing w:before="60" w:after="60"/>
              <w:ind w:left="0" w:right="85"/>
              <w:contextualSpacing w:val="0"/>
              <w:jc w:val="both"/>
              <w:rPr>
                <w:del w:id="406" w:author="Autor"/>
                <w:rFonts w:ascii="Arial" w:hAnsi="Arial" w:cs="Arial"/>
                <w:bCs/>
                <w:sz w:val="20"/>
                <w:szCs w:val="20"/>
              </w:rPr>
            </w:pPr>
            <w:del w:id="407" w:author="Autor">
              <w:r w:rsidRPr="00D01EF0" w:rsidDel="00390222">
                <w:rPr>
                  <w:rFonts w:ascii="Arial" w:hAnsi="Arial" w:cs="Arial"/>
                  <w:bCs/>
                  <w:sz w:val="20"/>
                  <w:szCs w:val="20"/>
                </w:rPr>
                <w:delText xml:space="preserve">V rámci tejto prílohy žiadateľ predkladá </w:delText>
              </w:r>
              <w:r w:rsidRPr="00F86B47" w:rsidDel="00390222">
                <w:rPr>
                  <w:rFonts w:ascii="Arial" w:hAnsi="Arial" w:cs="Arial"/>
                  <w:bCs/>
                  <w:sz w:val="20"/>
                  <w:szCs w:val="20"/>
                </w:rPr>
                <w:delText>jed</w:delText>
              </w:r>
              <w:r w:rsidDel="00390222">
                <w:rPr>
                  <w:rFonts w:ascii="Arial" w:hAnsi="Arial" w:cs="Arial"/>
                  <w:bCs/>
                  <w:sz w:val="20"/>
                  <w:szCs w:val="20"/>
                </w:rPr>
                <w:delText>e</w:delText>
              </w:r>
              <w:r w:rsidRPr="00F86B47" w:rsidDel="00390222">
                <w:rPr>
                  <w:rFonts w:ascii="Arial" w:hAnsi="Arial" w:cs="Arial"/>
                  <w:bCs/>
                  <w:sz w:val="20"/>
                  <w:szCs w:val="20"/>
                </w:rPr>
                <w:delText>n z</w:delText>
              </w:r>
              <w:r w:rsidDel="00390222">
                <w:rPr>
                  <w:rFonts w:ascii="Arial" w:hAnsi="Arial" w:cs="Arial"/>
                  <w:bCs/>
                  <w:sz w:val="20"/>
                  <w:szCs w:val="20"/>
                </w:rPr>
                <w:delText> </w:delText>
              </w:r>
              <w:r w:rsidRPr="00F86B47" w:rsidDel="00390222">
                <w:rPr>
                  <w:rFonts w:ascii="Arial" w:hAnsi="Arial" w:cs="Arial"/>
                  <w:bCs/>
                  <w:sz w:val="20"/>
                  <w:szCs w:val="20"/>
                </w:rPr>
                <w:delText>nasledovných</w:delText>
              </w:r>
              <w:r w:rsidDel="00390222">
                <w:rPr>
                  <w:rFonts w:ascii="Arial" w:hAnsi="Arial" w:cs="Arial"/>
                  <w:bCs/>
                  <w:sz w:val="20"/>
                  <w:szCs w:val="20"/>
                </w:rPr>
                <w:delText xml:space="preserve"> dokladov: </w:delText>
              </w:r>
            </w:del>
          </w:p>
          <w:p w14:paraId="7C55B0A4" w14:textId="039F144E" w:rsidR="00404921" w:rsidRPr="00CE0A9F" w:rsidDel="00390222" w:rsidRDefault="00404921" w:rsidP="00404921">
            <w:pPr>
              <w:pStyle w:val="Odsekzoznamu"/>
              <w:numPr>
                <w:ilvl w:val="0"/>
                <w:numId w:val="54"/>
              </w:numPr>
              <w:spacing w:before="60" w:after="60" w:line="240" w:lineRule="auto"/>
              <w:ind w:left="664" w:right="85"/>
              <w:contextualSpacing w:val="0"/>
              <w:jc w:val="both"/>
              <w:rPr>
                <w:del w:id="408" w:author="Autor"/>
                <w:rFonts w:ascii="Arial" w:hAnsi="Arial" w:cs="Arial"/>
                <w:bCs/>
                <w:sz w:val="20"/>
                <w:szCs w:val="20"/>
              </w:rPr>
            </w:pPr>
            <w:del w:id="409" w:author="Autor">
              <w:r w:rsidRPr="00CE0A9F" w:rsidDel="00390222">
                <w:rPr>
                  <w:rFonts w:ascii="Arial" w:hAnsi="Arial" w:cs="Arial"/>
                  <w:bCs/>
                  <w:sz w:val="20"/>
                  <w:szCs w:val="20"/>
                </w:rPr>
                <w:delText>platné záverečné stanovisko z posúdenia vplyvov navrhovanej činnosti, resp. jej zmeny na životné</w:delText>
              </w:r>
              <w:r w:rsidDel="00390222">
                <w:rPr>
                  <w:rFonts w:ascii="Arial" w:hAnsi="Arial" w:cs="Arial"/>
                  <w:bCs/>
                  <w:sz w:val="20"/>
                  <w:szCs w:val="20"/>
                </w:rPr>
                <w:delText xml:space="preserve"> </w:delText>
              </w:r>
              <w:r w:rsidRPr="00CE0A9F" w:rsidDel="00390222">
                <w:rPr>
                  <w:rFonts w:ascii="Arial" w:hAnsi="Arial" w:cs="Arial"/>
                  <w:bCs/>
                  <w:sz w:val="20"/>
                  <w:szCs w:val="20"/>
                </w:rPr>
                <w:delText>prostredie podľa zákona o posudzovaní vplyvov (v prípade zmeny navrhovanej činnosti je žiadateľ povinný</w:delText>
              </w:r>
              <w:r w:rsidDel="00390222">
                <w:rPr>
                  <w:rFonts w:ascii="Arial" w:hAnsi="Arial" w:cs="Arial"/>
                  <w:bCs/>
                  <w:sz w:val="20"/>
                  <w:szCs w:val="20"/>
                </w:rPr>
                <w:delText xml:space="preserve"> </w:delText>
              </w:r>
              <w:r w:rsidRPr="00CE0A9F" w:rsidDel="00390222">
                <w:rPr>
                  <w:rFonts w:ascii="Arial" w:hAnsi="Arial" w:cs="Arial"/>
                  <w:bCs/>
                  <w:sz w:val="20"/>
                  <w:szCs w:val="20"/>
                </w:rPr>
                <w:delText>predložiť pôvodné záverečné stanovisko z posúdenia vplyvov na životné prostredie, ako aj záverečné</w:delText>
              </w:r>
              <w:r w:rsidDel="00390222">
                <w:rPr>
                  <w:rFonts w:ascii="Arial" w:hAnsi="Arial" w:cs="Arial"/>
                  <w:bCs/>
                  <w:sz w:val="20"/>
                  <w:szCs w:val="20"/>
                </w:rPr>
                <w:delText xml:space="preserve"> </w:delText>
              </w:r>
              <w:r w:rsidRPr="00CE0A9F" w:rsidDel="00390222">
                <w:rPr>
                  <w:rFonts w:ascii="Arial" w:hAnsi="Arial" w:cs="Arial"/>
                  <w:bCs/>
                  <w:sz w:val="20"/>
                  <w:szCs w:val="20"/>
                </w:rPr>
                <w:delText>stanovisko z posúdenia zmeny navrhovanej činnosti, ak zmena činnosti podliehala povinnému hodnoteniu</w:delText>
              </w:r>
              <w:r w:rsidDel="00390222">
                <w:rPr>
                  <w:rFonts w:ascii="Arial" w:hAnsi="Arial" w:cs="Arial"/>
                  <w:bCs/>
                  <w:sz w:val="20"/>
                  <w:szCs w:val="20"/>
                </w:rPr>
                <w:delText xml:space="preserve"> </w:delText>
              </w:r>
              <w:r w:rsidRPr="00CE0A9F" w:rsidDel="00390222">
                <w:rPr>
                  <w:rFonts w:ascii="Arial" w:hAnsi="Arial" w:cs="Arial"/>
                  <w:bCs/>
                  <w:sz w:val="20"/>
                  <w:szCs w:val="20"/>
                </w:rPr>
                <w:delText>alebo z rozhodnutia zo zisťovacieho konania vyplynulo, že sa navrhovaná zmena činnosti bude ďalej</w:delText>
              </w:r>
              <w:r w:rsidDel="00390222">
                <w:rPr>
                  <w:rFonts w:ascii="Arial" w:hAnsi="Arial" w:cs="Arial"/>
                  <w:bCs/>
                  <w:sz w:val="20"/>
                  <w:szCs w:val="20"/>
                </w:rPr>
                <w:delText xml:space="preserve"> </w:delText>
              </w:r>
              <w:r w:rsidRPr="00CE0A9F" w:rsidDel="00390222">
                <w:rPr>
                  <w:rFonts w:ascii="Arial" w:hAnsi="Arial" w:cs="Arial"/>
                  <w:bCs/>
                  <w:sz w:val="20"/>
                  <w:szCs w:val="20"/>
                </w:rPr>
                <w:delText>posudzovať). Záverečné stanovisko musí okrem povinných náležitostí, celkového hodnotenia vplyvov</w:delText>
              </w:r>
              <w:r w:rsidDel="00390222">
                <w:rPr>
                  <w:rFonts w:ascii="Arial" w:hAnsi="Arial" w:cs="Arial"/>
                  <w:bCs/>
                  <w:sz w:val="20"/>
                  <w:szCs w:val="20"/>
                </w:rPr>
                <w:delText xml:space="preserve"> </w:delText>
              </w:r>
              <w:r w:rsidRPr="00CE0A9F" w:rsidDel="00390222">
                <w:rPr>
                  <w:rFonts w:ascii="Arial" w:hAnsi="Arial" w:cs="Arial"/>
                  <w:bCs/>
                  <w:sz w:val="20"/>
                  <w:szCs w:val="20"/>
                </w:rPr>
                <w:delText>navrhovanej činnosti, alebo jej zmeny na životné prostredie obsahovať aj informáciu, že príslušný orgán</w:delText>
              </w:r>
              <w:r w:rsidDel="00390222">
                <w:rPr>
                  <w:rFonts w:ascii="Arial" w:hAnsi="Arial" w:cs="Arial"/>
                  <w:bCs/>
                  <w:sz w:val="20"/>
                  <w:szCs w:val="20"/>
                </w:rPr>
                <w:delText xml:space="preserve"> </w:delText>
              </w:r>
              <w:r w:rsidRPr="00CE0A9F" w:rsidDel="00390222">
                <w:rPr>
                  <w:rFonts w:ascii="Arial" w:hAnsi="Arial" w:cs="Arial"/>
                  <w:bCs/>
                  <w:sz w:val="20"/>
                  <w:szCs w:val="20"/>
                </w:rPr>
                <w:delText>súhlasí s navrhovanou činnosťou alebo jej zmenou, alebo</w:delText>
              </w:r>
            </w:del>
          </w:p>
          <w:p w14:paraId="7E667923" w14:textId="4F04D9EA" w:rsidR="00404921" w:rsidRPr="000752CD" w:rsidDel="00390222" w:rsidRDefault="00404921" w:rsidP="00404921">
            <w:pPr>
              <w:pStyle w:val="Odsekzoznamu"/>
              <w:numPr>
                <w:ilvl w:val="0"/>
                <w:numId w:val="54"/>
              </w:numPr>
              <w:spacing w:before="60" w:after="60" w:line="240" w:lineRule="auto"/>
              <w:ind w:left="664" w:right="85"/>
              <w:contextualSpacing w:val="0"/>
              <w:jc w:val="both"/>
              <w:rPr>
                <w:del w:id="410" w:author="Autor"/>
                <w:rFonts w:ascii="Arial" w:hAnsi="Arial" w:cs="Arial"/>
                <w:bCs/>
                <w:sz w:val="20"/>
                <w:szCs w:val="20"/>
              </w:rPr>
            </w:pPr>
            <w:del w:id="411" w:author="Autor">
              <w:r w:rsidRPr="00CE0A9F" w:rsidDel="00390222">
                <w:rPr>
                  <w:rFonts w:ascii="Arial" w:hAnsi="Arial" w:cs="Arial"/>
                  <w:bCs/>
                  <w:sz w:val="20"/>
                  <w:szCs w:val="20"/>
                </w:rPr>
                <w:delText>rozhodnutie zo zisťovacieho konania o tom, že navrhovaná činnosť, resp. zmena navrhovanej činnosti</w:delText>
              </w:r>
              <w:r w:rsidDel="00390222">
                <w:rPr>
                  <w:rFonts w:ascii="Arial" w:hAnsi="Arial" w:cs="Arial"/>
                  <w:bCs/>
                  <w:sz w:val="20"/>
                  <w:szCs w:val="20"/>
                </w:rPr>
                <w:delText xml:space="preserve"> </w:delText>
              </w:r>
              <w:r w:rsidRPr="000752CD" w:rsidDel="00390222">
                <w:rPr>
                  <w:rFonts w:ascii="Arial" w:hAnsi="Arial" w:cs="Arial"/>
                  <w:bCs/>
                  <w:sz w:val="20"/>
                  <w:szCs w:val="20"/>
                </w:rPr>
                <w:delText>nepodlieha posudzovaniu vplyvov na životné prostredie podľa zákona o posudzovaní vplyvov (v prípade</w:delText>
              </w:r>
              <w:r w:rsidDel="00390222">
                <w:rPr>
                  <w:rFonts w:ascii="Arial" w:hAnsi="Arial" w:cs="Arial"/>
                  <w:bCs/>
                  <w:sz w:val="20"/>
                  <w:szCs w:val="20"/>
                </w:rPr>
                <w:delText xml:space="preserve"> </w:delText>
              </w:r>
              <w:r w:rsidRPr="000752CD" w:rsidDel="00390222">
                <w:rPr>
                  <w:rFonts w:ascii="Arial" w:hAnsi="Arial" w:cs="Arial"/>
                  <w:bCs/>
                  <w:sz w:val="20"/>
                  <w:szCs w:val="20"/>
                </w:rPr>
                <w:delText>zmeny navrhovanej činnosti je žiadateľ povinný súčasne predložiť aj relevantný doklad k</w:delText>
              </w:r>
              <w:r w:rsidDel="00390222">
                <w:rPr>
                  <w:rFonts w:ascii="Arial" w:hAnsi="Arial" w:cs="Arial"/>
                  <w:bCs/>
                  <w:sz w:val="20"/>
                  <w:szCs w:val="20"/>
                </w:rPr>
                <w:delText> </w:delText>
              </w:r>
              <w:r w:rsidRPr="000752CD" w:rsidDel="00390222">
                <w:rPr>
                  <w:rFonts w:ascii="Arial" w:hAnsi="Arial" w:cs="Arial"/>
                  <w:bCs/>
                  <w:sz w:val="20"/>
                  <w:szCs w:val="20"/>
                </w:rPr>
                <w:delText>pôvodne</w:delText>
              </w:r>
              <w:r w:rsidDel="00390222">
                <w:rPr>
                  <w:rFonts w:ascii="Arial" w:hAnsi="Arial" w:cs="Arial"/>
                  <w:bCs/>
                  <w:sz w:val="20"/>
                  <w:szCs w:val="20"/>
                </w:rPr>
                <w:delText xml:space="preserve"> </w:delText>
              </w:r>
              <w:r w:rsidRPr="000752CD" w:rsidDel="00390222">
                <w:rPr>
                  <w:rFonts w:ascii="Arial" w:hAnsi="Arial" w:cs="Arial"/>
                  <w:bCs/>
                  <w:sz w:val="20"/>
                  <w:szCs w:val="20"/>
                </w:rPr>
                <w:delText>navrhovanej činnosti), alebo</w:delText>
              </w:r>
            </w:del>
          </w:p>
          <w:p w14:paraId="3C4233C5" w14:textId="490A17AD" w:rsidR="00404921" w:rsidDel="00390222" w:rsidRDefault="00404921" w:rsidP="00404921">
            <w:pPr>
              <w:pStyle w:val="Odsekzoznamu"/>
              <w:numPr>
                <w:ilvl w:val="0"/>
                <w:numId w:val="54"/>
              </w:numPr>
              <w:spacing w:before="60" w:after="60" w:line="240" w:lineRule="auto"/>
              <w:ind w:left="664" w:right="85"/>
              <w:contextualSpacing w:val="0"/>
              <w:jc w:val="both"/>
              <w:rPr>
                <w:del w:id="412" w:author="Autor"/>
                <w:rFonts w:ascii="Arial" w:hAnsi="Arial" w:cs="Arial"/>
                <w:bCs/>
                <w:sz w:val="20"/>
                <w:szCs w:val="20"/>
              </w:rPr>
            </w:pPr>
            <w:del w:id="413" w:author="Autor">
              <w:r w:rsidRPr="00CE0A9F" w:rsidDel="00390222">
                <w:rPr>
                  <w:rFonts w:ascii="Arial" w:hAnsi="Arial" w:cs="Arial"/>
                  <w:bCs/>
                  <w:sz w:val="20"/>
                  <w:szCs w:val="20"/>
                </w:rPr>
                <w:delText>rozhodnutie príslušného orgánu podľa § 19 ods. 1 zákona o posudzovaní vplyvov o tom, že</w:delText>
              </w:r>
              <w:r w:rsidDel="00390222">
                <w:rPr>
                  <w:rFonts w:ascii="Arial" w:hAnsi="Arial" w:cs="Arial"/>
                  <w:bCs/>
                  <w:sz w:val="20"/>
                  <w:szCs w:val="20"/>
                </w:rPr>
                <w:delText xml:space="preserve"> </w:delText>
              </w:r>
              <w:r w:rsidRPr="000752CD" w:rsidDel="00390222">
                <w:rPr>
                  <w:rFonts w:ascii="Arial" w:hAnsi="Arial" w:cs="Arial"/>
                  <w:bCs/>
                  <w:sz w:val="20"/>
                  <w:szCs w:val="20"/>
                </w:rPr>
                <w:delText>navrhovaná činnosť alebo jej zmena nepodlieha posudzovaniu vplyvov na životné prostredie podľa zákona</w:delText>
              </w:r>
              <w:r w:rsidDel="00390222">
                <w:rPr>
                  <w:rFonts w:ascii="Arial" w:hAnsi="Arial" w:cs="Arial"/>
                  <w:bCs/>
                  <w:sz w:val="20"/>
                  <w:szCs w:val="20"/>
                </w:rPr>
                <w:delText xml:space="preserve"> </w:delText>
              </w:r>
              <w:r w:rsidRPr="000752CD" w:rsidDel="00390222">
                <w:rPr>
                  <w:rFonts w:ascii="Arial" w:hAnsi="Arial" w:cs="Arial"/>
                  <w:bCs/>
                  <w:sz w:val="20"/>
                  <w:szCs w:val="20"/>
                </w:rPr>
                <w:delText>o posudzovaní vplyvov, alebo</w:delText>
              </w:r>
            </w:del>
          </w:p>
          <w:p w14:paraId="52C8D060" w14:textId="0D586601" w:rsidR="00404921" w:rsidRPr="005C5863" w:rsidDel="00390222" w:rsidRDefault="00404921" w:rsidP="00404921">
            <w:pPr>
              <w:pStyle w:val="Odsekzoznamu"/>
              <w:numPr>
                <w:ilvl w:val="0"/>
                <w:numId w:val="54"/>
              </w:numPr>
              <w:spacing w:before="60" w:after="60" w:line="240" w:lineRule="auto"/>
              <w:ind w:left="664" w:right="85"/>
              <w:contextualSpacing w:val="0"/>
              <w:jc w:val="both"/>
              <w:rPr>
                <w:del w:id="414" w:author="Autor"/>
                <w:rFonts w:ascii="Arial" w:hAnsi="Arial" w:cs="Arial"/>
                <w:bCs/>
                <w:sz w:val="20"/>
                <w:szCs w:val="20"/>
              </w:rPr>
            </w:pPr>
            <w:del w:id="415" w:author="Autor">
              <w:r w:rsidRPr="000752CD" w:rsidDel="00390222">
                <w:rPr>
                  <w:rFonts w:ascii="Arial" w:hAnsi="Arial" w:cs="Arial"/>
                  <w:bCs/>
                  <w:sz w:val="20"/>
                  <w:szCs w:val="20"/>
                </w:rPr>
                <w:delText>vyjadrenie príslušného orgánu o tom, že navrhovaná činnosť, resp. zmena navrhovanej činnosti</w:delText>
              </w:r>
              <w:r w:rsidDel="00390222">
                <w:rPr>
                  <w:rFonts w:ascii="Arial" w:hAnsi="Arial" w:cs="Arial"/>
                  <w:bCs/>
                  <w:sz w:val="20"/>
                  <w:szCs w:val="20"/>
                </w:rPr>
                <w:delText xml:space="preserve"> </w:delText>
              </w:r>
              <w:r w:rsidRPr="000752CD" w:rsidDel="00390222">
                <w:rPr>
                  <w:rFonts w:ascii="Arial" w:hAnsi="Arial" w:cs="Arial"/>
                  <w:bCs/>
                  <w:sz w:val="20"/>
                  <w:szCs w:val="20"/>
                </w:rPr>
                <w:delText>nepodlieha posudzovaniu vplyvov na životné prostredie podľa zákona o posudzovaní vplyvov. Z</w:delText>
              </w:r>
              <w:r w:rsidDel="00390222">
                <w:rPr>
                  <w:rFonts w:ascii="Arial" w:hAnsi="Arial" w:cs="Arial"/>
                  <w:bCs/>
                  <w:sz w:val="20"/>
                  <w:szCs w:val="20"/>
                </w:rPr>
                <w:delText> </w:delText>
              </w:r>
              <w:r w:rsidRPr="005C5863" w:rsidDel="00390222">
                <w:rPr>
                  <w:rFonts w:ascii="Arial" w:hAnsi="Arial" w:cs="Arial"/>
                  <w:bCs/>
                  <w:sz w:val="20"/>
                  <w:szCs w:val="20"/>
                </w:rPr>
                <w:delText>vyjadrenia musí byť jednoznačne identifikovateľné, že je</w:delText>
              </w:r>
              <w:r w:rsidDel="00390222">
                <w:rPr>
                  <w:rFonts w:ascii="Arial" w:hAnsi="Arial" w:cs="Arial"/>
                  <w:bCs/>
                  <w:sz w:val="20"/>
                  <w:szCs w:val="20"/>
                </w:rPr>
                <w:delText xml:space="preserve"> </w:delText>
              </w:r>
              <w:r w:rsidRPr="005C5863" w:rsidDel="00390222">
                <w:rPr>
                  <w:rFonts w:ascii="Arial" w:hAnsi="Arial" w:cs="Arial"/>
                  <w:bCs/>
                  <w:sz w:val="20"/>
                  <w:szCs w:val="20"/>
                </w:rPr>
                <w:delText>vydané k navrhovanej činnosti</w:delText>
              </w:r>
              <w:r w:rsidDel="00390222">
                <w:rPr>
                  <w:rFonts w:ascii="Arial" w:hAnsi="Arial" w:cs="Arial"/>
                  <w:bCs/>
                  <w:sz w:val="20"/>
                  <w:szCs w:val="20"/>
                </w:rPr>
                <w:delText xml:space="preserve">, resp. </w:delText>
              </w:r>
              <w:r w:rsidRPr="005C5863" w:rsidDel="00390222">
                <w:rPr>
                  <w:rFonts w:ascii="Arial" w:hAnsi="Arial" w:cs="Arial"/>
                  <w:bCs/>
                  <w:sz w:val="20"/>
                  <w:szCs w:val="20"/>
                </w:rPr>
                <w:delText>zmene navrhovanej činnosti, ktorá je predmetom ŽoP</w:delText>
              </w:r>
              <w:r w:rsidDel="00390222">
                <w:rPr>
                  <w:rFonts w:ascii="Arial" w:hAnsi="Arial" w:cs="Arial"/>
                  <w:bCs/>
                  <w:sz w:val="20"/>
                  <w:szCs w:val="20"/>
                </w:rPr>
                <w:delText>r</w:delText>
              </w:r>
              <w:r w:rsidRPr="005C5863" w:rsidDel="00390222">
                <w:rPr>
                  <w:rFonts w:ascii="Arial" w:hAnsi="Arial" w:cs="Arial"/>
                  <w:bCs/>
                  <w:sz w:val="20"/>
                  <w:szCs w:val="20"/>
                </w:rPr>
                <w:delText xml:space="preserve"> (t. j. musí</w:delText>
              </w:r>
              <w:r w:rsidDel="00390222">
                <w:rPr>
                  <w:rFonts w:ascii="Arial" w:hAnsi="Arial" w:cs="Arial"/>
                  <w:bCs/>
                  <w:sz w:val="20"/>
                  <w:szCs w:val="20"/>
                </w:rPr>
                <w:delText xml:space="preserve"> </w:delText>
              </w:r>
              <w:r w:rsidRPr="005C5863" w:rsidDel="00390222">
                <w:rPr>
                  <w:rFonts w:ascii="Arial" w:hAnsi="Arial" w:cs="Arial"/>
                  <w:bCs/>
                  <w:sz w:val="20"/>
                  <w:szCs w:val="20"/>
                </w:rPr>
                <w:delText>obsahovať identifikáciu navrhovanej činnosti</w:delText>
              </w:r>
              <w:r w:rsidDel="00390222">
                <w:rPr>
                  <w:rFonts w:ascii="Arial" w:hAnsi="Arial" w:cs="Arial"/>
                  <w:bCs/>
                  <w:sz w:val="20"/>
                  <w:szCs w:val="20"/>
                </w:rPr>
                <w:delText xml:space="preserve">, resp. </w:delText>
              </w:r>
              <w:r w:rsidRPr="005C5863" w:rsidDel="00390222">
                <w:rPr>
                  <w:rFonts w:ascii="Arial" w:hAnsi="Arial" w:cs="Arial"/>
                  <w:bCs/>
                  <w:sz w:val="20"/>
                  <w:szCs w:val="20"/>
                </w:rPr>
                <w:delText>zmeny navrhovanej činnosti (projektu), parametre</w:delText>
              </w:r>
              <w:r w:rsidDel="00390222">
                <w:rPr>
                  <w:rFonts w:ascii="Arial" w:hAnsi="Arial" w:cs="Arial"/>
                  <w:bCs/>
                  <w:sz w:val="20"/>
                  <w:szCs w:val="20"/>
                </w:rPr>
                <w:delText xml:space="preserve"> </w:delText>
              </w:r>
              <w:r w:rsidRPr="005C5863" w:rsidDel="00390222">
                <w:rPr>
                  <w:rFonts w:ascii="Arial" w:hAnsi="Arial" w:cs="Arial"/>
                  <w:bCs/>
                  <w:sz w:val="20"/>
                  <w:szCs w:val="20"/>
                </w:rPr>
                <w:delText>navrhovanej činnosti (príp. popis aktivít projektu), ktoré boli predmetom posúdenia, lokalizáciu</w:delText>
              </w:r>
              <w:r w:rsidDel="00390222">
                <w:rPr>
                  <w:rFonts w:ascii="Arial" w:hAnsi="Arial" w:cs="Arial"/>
                  <w:bCs/>
                  <w:sz w:val="20"/>
                  <w:szCs w:val="20"/>
                </w:rPr>
                <w:delText xml:space="preserve"> </w:delText>
              </w:r>
              <w:r w:rsidRPr="005C5863" w:rsidDel="00390222">
                <w:rPr>
                  <w:rFonts w:ascii="Arial" w:hAnsi="Arial" w:cs="Arial"/>
                  <w:bCs/>
                  <w:sz w:val="20"/>
                  <w:szCs w:val="20"/>
                </w:rPr>
                <w:delText>navrhovanej činnosti (projektu)</w:delText>
              </w:r>
              <w:r w:rsidDel="00390222">
                <w:rPr>
                  <w:rFonts w:ascii="Arial" w:hAnsi="Arial" w:cs="Arial"/>
                  <w:bCs/>
                  <w:sz w:val="20"/>
                  <w:szCs w:val="20"/>
                </w:rPr>
                <w:delText>.</w:delText>
              </w:r>
            </w:del>
          </w:p>
          <w:p w14:paraId="7CEEDB79" w14:textId="23970993" w:rsidR="00404921" w:rsidRPr="00D01EF0" w:rsidDel="00390222" w:rsidRDefault="00404921" w:rsidP="00404921">
            <w:pPr>
              <w:pStyle w:val="Odsekzoznamu"/>
              <w:spacing w:before="240" w:after="120" w:line="240" w:lineRule="auto"/>
              <w:ind w:left="85" w:right="85"/>
              <w:contextualSpacing w:val="0"/>
              <w:jc w:val="both"/>
              <w:rPr>
                <w:del w:id="416" w:author="Autor"/>
                <w:rFonts w:ascii="Arial" w:hAnsi="Arial" w:cs="Arial"/>
                <w:bCs/>
                <w:sz w:val="20"/>
                <w:szCs w:val="20"/>
              </w:rPr>
            </w:pPr>
            <w:del w:id="417" w:author="Autor">
              <w:r w:rsidRPr="00CE0A9F" w:rsidDel="00390222">
                <w:rPr>
                  <w:rFonts w:ascii="Arial" w:hAnsi="Arial" w:cs="Arial"/>
                  <w:bCs/>
                  <w:sz w:val="20"/>
                  <w:szCs w:val="20"/>
                </w:rPr>
                <w:delText>Vo vzťahu k zmene navrhovanej činnosti, ktorá bola posudzovaná podľa zákona o posudzovaní vplyvov účinného</w:delText>
              </w:r>
              <w:r w:rsidDel="00390222">
                <w:rPr>
                  <w:rFonts w:ascii="Arial" w:hAnsi="Arial" w:cs="Arial"/>
                  <w:bCs/>
                  <w:sz w:val="20"/>
                  <w:szCs w:val="20"/>
                </w:rPr>
                <w:delText xml:space="preserve"> </w:delText>
              </w:r>
              <w:r w:rsidRPr="00CE0A9F" w:rsidDel="00390222">
                <w:rPr>
                  <w:rFonts w:ascii="Arial" w:hAnsi="Arial" w:cs="Arial"/>
                  <w:bCs/>
                  <w:sz w:val="20"/>
                  <w:szCs w:val="20"/>
                </w:rPr>
                <w:delText>do 31.12.2014, je žiadateľ v prípade, ak bolo rozhodnuté o tom, že zmena navrhovanej činnosti nepodlieha</w:delText>
              </w:r>
              <w:r w:rsidDel="00390222">
                <w:rPr>
                  <w:rFonts w:ascii="Arial" w:hAnsi="Arial" w:cs="Arial"/>
                  <w:bCs/>
                  <w:sz w:val="20"/>
                  <w:szCs w:val="20"/>
                </w:rPr>
                <w:delText xml:space="preserve"> </w:delText>
              </w:r>
              <w:r w:rsidRPr="00CE0A9F" w:rsidDel="00390222">
                <w:rPr>
                  <w:rFonts w:ascii="Arial" w:hAnsi="Arial" w:cs="Arial"/>
                  <w:bCs/>
                  <w:sz w:val="20"/>
                  <w:szCs w:val="20"/>
                </w:rPr>
                <w:delText>posudzovania vplyvov na životné prostredie, povinný predložiť vyjadrenie príslušného orgánu podľa § 18 ods. 4</w:delText>
              </w:r>
              <w:r w:rsidDel="00390222">
                <w:rPr>
                  <w:rFonts w:ascii="Arial" w:hAnsi="Arial" w:cs="Arial"/>
                  <w:bCs/>
                  <w:sz w:val="20"/>
                  <w:szCs w:val="20"/>
                </w:rPr>
                <w:delText xml:space="preserve"> </w:delText>
              </w:r>
              <w:r w:rsidRPr="00CE0A9F" w:rsidDel="00390222">
                <w:rPr>
                  <w:rFonts w:ascii="Arial" w:hAnsi="Arial" w:cs="Arial"/>
                  <w:bCs/>
                  <w:sz w:val="20"/>
                  <w:szCs w:val="20"/>
                </w:rPr>
                <w:delText>alebo ods. 5 zákona o posudzovaní vplyvov v znení účinnom do 31.12.2014. Aj v tomto prípade platí, že žiadateľ</w:delText>
              </w:r>
              <w:r w:rsidDel="00390222">
                <w:rPr>
                  <w:rFonts w:ascii="Arial" w:hAnsi="Arial" w:cs="Arial"/>
                  <w:bCs/>
                  <w:sz w:val="20"/>
                  <w:szCs w:val="20"/>
                </w:rPr>
                <w:delText xml:space="preserve"> </w:delText>
              </w:r>
              <w:r w:rsidRPr="002F79A9" w:rsidDel="00390222">
                <w:rPr>
                  <w:rFonts w:ascii="Arial" w:hAnsi="Arial" w:cs="Arial"/>
                  <w:bCs/>
                  <w:sz w:val="20"/>
                  <w:szCs w:val="20"/>
                </w:rPr>
                <w:delText>je povinný</w:delText>
              </w:r>
              <w:r w:rsidDel="00390222">
                <w:rPr>
                  <w:rFonts w:ascii="Arial" w:hAnsi="Arial" w:cs="Arial"/>
                  <w:bCs/>
                  <w:sz w:val="20"/>
                  <w:szCs w:val="20"/>
                </w:rPr>
                <w:delText xml:space="preserve"> </w:delText>
              </w:r>
              <w:r w:rsidRPr="002F79A9" w:rsidDel="00390222">
                <w:rPr>
                  <w:rFonts w:ascii="Arial" w:hAnsi="Arial" w:cs="Arial"/>
                  <w:bCs/>
                  <w:sz w:val="20"/>
                  <w:szCs w:val="20"/>
                </w:rPr>
                <w:delText>predložiť aj pôvodný dokument z procesu posudzovania vplyvov na životné prostredie, ktorý bol vydaný k</w:delText>
              </w:r>
              <w:r w:rsidDel="00390222">
                <w:rPr>
                  <w:rFonts w:ascii="Arial" w:hAnsi="Arial" w:cs="Arial"/>
                  <w:bCs/>
                  <w:sz w:val="20"/>
                  <w:szCs w:val="20"/>
                </w:rPr>
                <w:delText> </w:delText>
              </w:r>
              <w:r w:rsidRPr="002F79A9" w:rsidDel="00390222">
                <w:rPr>
                  <w:rFonts w:ascii="Arial" w:hAnsi="Arial" w:cs="Arial"/>
                  <w:bCs/>
                  <w:sz w:val="20"/>
                  <w:szCs w:val="20"/>
                </w:rPr>
                <w:delText>pôvodne</w:delText>
              </w:r>
              <w:r w:rsidDel="00390222">
                <w:rPr>
                  <w:rFonts w:ascii="Arial" w:hAnsi="Arial" w:cs="Arial"/>
                  <w:bCs/>
                  <w:sz w:val="20"/>
                  <w:szCs w:val="20"/>
                </w:rPr>
                <w:delText xml:space="preserve"> </w:delText>
              </w:r>
              <w:r w:rsidRPr="005C5863" w:rsidDel="00390222">
                <w:rPr>
                  <w:rFonts w:ascii="Arial" w:hAnsi="Arial" w:cs="Arial"/>
                  <w:bCs/>
                  <w:sz w:val="20"/>
                  <w:szCs w:val="20"/>
                </w:rPr>
                <w:delText>navrhovanej činnosti pred jej zmenou.</w:delText>
              </w:r>
            </w:del>
          </w:p>
          <w:p w14:paraId="7266A0AC" w14:textId="4B778BD2" w:rsidR="00404921" w:rsidRPr="00D01EF0" w:rsidDel="00390222" w:rsidRDefault="00404921" w:rsidP="00404921">
            <w:pPr>
              <w:keepNext/>
              <w:spacing w:before="240" w:after="120" w:line="240" w:lineRule="auto"/>
              <w:ind w:left="85" w:right="85"/>
              <w:jc w:val="both"/>
              <w:rPr>
                <w:del w:id="418" w:author="Autor"/>
                <w:rFonts w:ascii="Arial" w:hAnsi="Arial" w:cs="Arial"/>
                <w:b/>
                <w:bCs/>
                <w:sz w:val="20"/>
                <w:szCs w:val="20"/>
              </w:rPr>
            </w:pPr>
            <w:del w:id="419" w:author="Autor">
              <w:r w:rsidRPr="00D01EF0" w:rsidDel="00390222">
                <w:rPr>
                  <w:rFonts w:ascii="Arial" w:hAnsi="Arial" w:cs="Arial"/>
                  <w:b/>
                  <w:bCs/>
                  <w:sz w:val="20"/>
                  <w:szCs w:val="20"/>
                </w:rPr>
                <w:delText>Forma predloženia prílohy</w:delText>
              </w:r>
            </w:del>
          </w:p>
          <w:p w14:paraId="662EE017" w14:textId="03CF9129" w:rsidR="00404921" w:rsidRPr="00D01EF0" w:rsidDel="00390222" w:rsidRDefault="00404921" w:rsidP="00404921">
            <w:pPr>
              <w:spacing w:before="120" w:after="0" w:line="240" w:lineRule="auto"/>
              <w:ind w:left="85" w:right="85"/>
              <w:jc w:val="both"/>
              <w:rPr>
                <w:del w:id="420" w:author="Autor"/>
                <w:rFonts w:ascii="Arial" w:hAnsi="Arial" w:cs="Arial"/>
                <w:bCs/>
                <w:sz w:val="20"/>
                <w:szCs w:val="20"/>
              </w:rPr>
            </w:pPr>
            <w:del w:id="421" w:author="Autor">
              <w:r w:rsidRPr="00D01EF0" w:rsidDel="00390222">
                <w:rPr>
                  <w:rFonts w:ascii="Arial" w:hAnsi="Arial" w:cs="Arial"/>
                  <w:bCs/>
                  <w:sz w:val="20"/>
                  <w:szCs w:val="20"/>
                </w:rPr>
                <w:delText>Listinná: Originál</w:delText>
              </w:r>
              <w:r w:rsidDel="00390222">
                <w:rPr>
                  <w:rFonts w:ascii="Arial" w:hAnsi="Arial" w:cs="Arial"/>
                  <w:bCs/>
                  <w:sz w:val="20"/>
                  <w:szCs w:val="20"/>
                </w:rPr>
                <w:delText xml:space="preserve"> alebo úradne osvedčená kópia</w:delText>
              </w:r>
            </w:del>
          </w:p>
          <w:p w14:paraId="489A43C8" w14:textId="35123A44" w:rsidR="00404921" w:rsidRPr="00D01EF0" w:rsidDel="00390222" w:rsidRDefault="00404921" w:rsidP="00404921">
            <w:pPr>
              <w:pStyle w:val="Odsekzoznamu"/>
              <w:spacing w:before="240" w:after="120" w:line="240" w:lineRule="auto"/>
              <w:ind w:left="142" w:right="85"/>
              <w:contextualSpacing w:val="0"/>
              <w:jc w:val="both"/>
              <w:rPr>
                <w:del w:id="422" w:author="Autor"/>
                <w:rFonts w:ascii="Arial" w:hAnsi="Arial" w:cs="Arial"/>
                <w:bCs/>
                <w:sz w:val="20"/>
                <w:szCs w:val="20"/>
              </w:rPr>
            </w:pPr>
            <w:del w:id="423" w:author="Autor">
              <w:r w:rsidRPr="00D01EF0" w:rsidDel="00390222">
                <w:rPr>
                  <w:rFonts w:ascii="Arial" w:hAnsi="Arial" w:cs="Arial"/>
                  <w:bCs/>
                  <w:sz w:val="20"/>
                  <w:szCs w:val="20"/>
                </w:rPr>
                <w:delText xml:space="preserve">Elektronická: </w:delText>
              </w:r>
              <w:r w:rsidDel="00390222">
                <w:rPr>
                  <w:rFonts w:ascii="Arial" w:hAnsi="Arial" w:cs="Arial"/>
                  <w:bCs/>
                  <w:sz w:val="20"/>
                  <w:szCs w:val="20"/>
                </w:rPr>
                <w:delText xml:space="preserve">Sken </w:delText>
              </w:r>
              <w:r w:rsidRPr="00D01EF0" w:rsidDel="00390222">
                <w:rPr>
                  <w:rFonts w:ascii="Arial" w:hAnsi="Arial" w:cs="Arial"/>
                  <w:bCs/>
                  <w:sz w:val="20"/>
                  <w:szCs w:val="20"/>
                </w:rPr>
                <w:delText>(vo formáte .</w:delText>
              </w:r>
              <w:r w:rsidDel="00390222">
                <w:rPr>
                  <w:rFonts w:ascii="Arial" w:hAnsi="Arial" w:cs="Arial"/>
                  <w:bCs/>
                  <w:sz w:val="20"/>
                  <w:szCs w:val="20"/>
                </w:rPr>
                <w:delText>pdf</w:delText>
              </w:r>
              <w:r w:rsidRPr="00D01EF0" w:rsidDel="00390222">
                <w:rPr>
                  <w:rFonts w:ascii="Arial" w:hAnsi="Arial" w:cs="Arial"/>
                  <w:bCs/>
                  <w:sz w:val="20"/>
                  <w:szCs w:val="20"/>
                </w:rPr>
                <w:delText>) na CD/DVD</w:delText>
              </w:r>
            </w:del>
          </w:p>
        </w:tc>
      </w:tr>
      <w:tr w:rsidR="00997F82" w:rsidRPr="006E74D1" w14:paraId="5836D018" w14:textId="77777777" w:rsidTr="000B27F0">
        <w:tblPrEx>
          <w:shd w:val="clear" w:color="auto" w:fill="9CC2E5" w:themeFill="accent1" w:themeFillTint="99"/>
          <w:tblCellMar>
            <w:left w:w="108" w:type="dxa"/>
            <w:right w:w="108" w:type="dxa"/>
          </w:tblCellMar>
        </w:tblPrEx>
        <w:tc>
          <w:tcPr>
            <w:tcW w:w="9781"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 xml:space="preserve">predkladanom projekte a kumuluje v prehľadnej a jednotnej forme najpodstatnejšie projektové informácie. </w:t>
      </w:r>
      <w:r w:rsidRPr="003F3414">
        <w:rPr>
          <w:rFonts w:ascii="Arial" w:eastAsiaTheme="minorHAnsi" w:hAnsi="Arial" w:cs="Arial"/>
          <w:color w:val="000000"/>
          <w:sz w:val="20"/>
          <w:szCs w:val="20"/>
          <w:lang w:eastAsia="en-US"/>
        </w:rPr>
        <w:lastRenderedPageBreak/>
        <w:t>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4E5CCE14" w:rsidR="00997F82"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595ABBD7" w14:textId="77777777" w:rsidR="00D61144" w:rsidRPr="003F3414" w:rsidRDefault="00D61144"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rPr>
          <w:sz w:val="20"/>
        </w:rPr>
      </w:pPr>
      <w:r w:rsidRPr="003F3414">
        <w:rPr>
          <w:sz w:val="20"/>
        </w:rPr>
        <w:t>Žiadateľ vyplní formulár ŽoPr v súlade s inštrukciami uvedenými v tejto výzve ako aj priamo vo formulári ŽoPr.</w:t>
      </w:r>
    </w:p>
    <w:p w14:paraId="752DA4F6" w14:textId="32230F30" w:rsidR="00997F82" w:rsidRPr="003F3414" w:rsidRDefault="00997F82" w:rsidP="00997F82">
      <w:pPr>
        <w:pStyle w:val="Default"/>
        <w:spacing w:before="120" w:after="120"/>
        <w:jc w:val="both"/>
        <w:rPr>
          <w:sz w:val="20"/>
        </w:rPr>
      </w:pPr>
      <w:r w:rsidRPr="003F3414">
        <w:rPr>
          <w:sz w:val="20"/>
        </w:rPr>
        <w:t xml:space="preserve">Po úplnom vyplnení formulára ho vytlačí a podpíše (štatutárny orgán, resp. ním splnomocnená osoba). K formuláru ŽoPr doplní listinné formy príloh ŽoPr </w:t>
      </w:r>
      <w:ins w:id="424" w:author="Autor">
        <w:r w:rsidR="00390222" w:rsidRPr="00390222">
          <w:rPr>
            <w:sz w:val="20"/>
          </w:rPr>
          <w:t xml:space="preserve">(prílohy sa predkladajú ako obyčajné kópie originálov, pričom žiadateľ uchováva originály u seba pre účely prípadných kontrol) </w:t>
        </w:r>
      </w:ins>
      <w:r w:rsidRPr="003F3414">
        <w:rPr>
          <w:sz w:val="20"/>
        </w:rPr>
        <w:t>a uloží elektronické verzie formulára ŽoPr a príloh na elektronické neprepisovateľné médium (CD/DVD).</w:t>
      </w:r>
      <w:ins w:id="425" w:author="Autor">
        <w:r w:rsidR="00390222" w:rsidRPr="00390222">
          <w:t xml:space="preserve"> </w:t>
        </w:r>
        <w:r w:rsidR="00390222" w:rsidRPr="00390222">
          <w:rPr>
            <w:sz w:val="20"/>
          </w:rPr>
          <w:t>Elektronické verzie predstavujú skeny originálnych dokumentov vo formáte pdf. ak nie je v kapitole 3 pri niektorej z príloh uvedené inak.</w:t>
        </w:r>
      </w:ins>
    </w:p>
    <w:p w14:paraId="731E5655"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3684EB91"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40492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r w:rsidRPr="003F3414">
        <w:rPr>
          <w:sz w:val="20"/>
        </w:rPr>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601A859D" w:rsidR="00997F82" w:rsidRPr="003F3414" w:rsidRDefault="00997F82" w:rsidP="00404921">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sidR="005176E4">
        <w:rPr>
          <w:rFonts w:ascii="Arial" w:hAnsi="Arial" w:cs="Arial"/>
          <w:b/>
          <w:bCs/>
          <w:color w:val="000000"/>
          <w:sz w:val="20"/>
          <w:szCs w:val="20"/>
        </w:rPr>
        <w:t xml:space="preserve"> </w:t>
      </w:r>
      <w:ins w:id="426" w:author="Autor">
        <w:r w:rsidR="00390222" w:rsidRPr="00390222">
          <w:rPr>
            <w:rFonts w:ascii="Arial" w:hAnsi="Arial" w:cs="Arial"/>
            <w:b/>
            <w:bCs/>
            <w:color w:val="000000"/>
            <w:sz w:val="20"/>
            <w:szCs w:val="20"/>
          </w:rPr>
          <w:t xml:space="preserve">v zmysle predchádzajúcej kapitoly </w:t>
        </w:r>
      </w:ins>
      <w:del w:id="427" w:author="Autor">
        <w:r w:rsidR="005176E4" w:rsidDel="00390222">
          <w:rPr>
            <w:rFonts w:ascii="Arial" w:hAnsi="Arial" w:cs="Arial"/>
            <w:b/>
            <w:bCs/>
            <w:color w:val="000000"/>
            <w:sz w:val="20"/>
            <w:szCs w:val="20"/>
          </w:rPr>
          <w:delText xml:space="preserve">v listinnej forme a na dátovom nosiči </w:delText>
        </w:r>
      </w:del>
      <w:r w:rsidR="005176E4">
        <w:rPr>
          <w:rFonts w:ascii="Arial" w:hAnsi="Arial" w:cs="Arial"/>
          <w:b/>
          <w:bCs/>
          <w:color w:val="000000"/>
          <w:sz w:val="20"/>
          <w:szCs w:val="20"/>
        </w:rPr>
        <w:t xml:space="preserve">na adresu: </w:t>
      </w:r>
    </w:p>
    <w:p w14:paraId="35A35F0D" w14:textId="78AC9F27" w:rsidR="0049665C" w:rsidRPr="00EB0EE7" w:rsidRDefault="0049665C" w:rsidP="00272D20">
      <w:pPr>
        <w:tabs>
          <w:tab w:val="left" w:pos="426"/>
        </w:tabs>
        <w:spacing w:before="120" w:after="120" w:line="240" w:lineRule="auto"/>
        <w:rPr>
          <w:rFonts w:ascii="Arial" w:hAnsi="Arial" w:cs="Arial"/>
          <w:b/>
          <w:bCs/>
          <w:sz w:val="20"/>
          <w:szCs w:val="20"/>
          <w:u w:val="single"/>
        </w:rPr>
      </w:pPr>
      <w:r w:rsidRPr="00EB0EE7">
        <w:rPr>
          <w:rFonts w:ascii="Arial" w:hAnsi="Arial" w:cs="Arial"/>
          <w:b/>
          <w:bCs/>
          <w:sz w:val="20"/>
          <w:szCs w:val="20"/>
          <w:u w:val="single"/>
        </w:rPr>
        <w:t xml:space="preserve">Miestna akčná skupina Bebrava, Nám. Ľ. Štúra </w:t>
      </w:r>
      <w:ins w:id="428" w:author="Autor">
        <w:r w:rsidR="00390222">
          <w:rPr>
            <w:rFonts w:ascii="Arial" w:hAnsi="Arial" w:cs="Arial"/>
            <w:b/>
            <w:bCs/>
            <w:sz w:val="20"/>
            <w:szCs w:val="20"/>
            <w:u w:val="single"/>
          </w:rPr>
          <w:t>6/6</w:t>
        </w:r>
      </w:ins>
      <w:del w:id="429" w:author="Autor">
        <w:r w:rsidRPr="00EB0EE7" w:rsidDel="00390222">
          <w:rPr>
            <w:rFonts w:ascii="Arial" w:hAnsi="Arial" w:cs="Arial"/>
            <w:b/>
            <w:bCs/>
            <w:sz w:val="20"/>
            <w:szCs w:val="20"/>
            <w:u w:val="single"/>
          </w:rPr>
          <w:delText>1/1</w:delText>
        </w:r>
      </w:del>
      <w:r w:rsidRPr="00EB0EE7">
        <w:rPr>
          <w:rFonts w:ascii="Arial" w:hAnsi="Arial" w:cs="Arial"/>
          <w:b/>
          <w:bCs/>
          <w:sz w:val="20"/>
          <w:szCs w:val="20"/>
          <w:u w:val="single"/>
        </w:rPr>
        <w:t>, 957 01 Bánovce nad Bebravou</w:t>
      </w:r>
    </w:p>
    <w:p w14:paraId="3642CEEA" w14:textId="35C43231" w:rsidR="00272D20" w:rsidRDefault="00272D20" w:rsidP="00C04A44">
      <w:pPr>
        <w:spacing w:before="120" w:after="120" w:line="240" w:lineRule="auto"/>
        <w:jc w:val="both"/>
        <w:rPr>
          <w:rFonts w:ascii="Arial" w:hAnsi="Arial" w:cs="Arial"/>
          <w:sz w:val="20"/>
          <w:szCs w:val="20"/>
        </w:rPr>
      </w:pPr>
    </w:p>
    <w:p w14:paraId="66FB3E60" w14:textId="6C027B58" w:rsidR="00404921" w:rsidRDefault="000F5234" w:rsidP="00C04A44">
      <w:pPr>
        <w:spacing w:before="120" w:after="120" w:line="240" w:lineRule="auto"/>
        <w:jc w:val="both"/>
        <w:rPr>
          <w:rFonts w:ascii="Arial" w:hAnsi="Arial" w:cs="Arial"/>
          <w:sz w:val="20"/>
          <w:szCs w:val="20"/>
        </w:rPr>
      </w:pPr>
      <w:r w:rsidRPr="003F3414">
        <w:rPr>
          <w:rFonts w:ascii="Arial" w:hAnsi="Arial" w:cs="Arial"/>
          <w:sz w:val="20"/>
          <w:szCs w:val="20"/>
        </w:rPr>
        <w:t>ŽoPr je možné predložiť jedným z nasledovných spôsobov:</w:t>
      </w:r>
    </w:p>
    <w:p w14:paraId="307179C1" w14:textId="7413C6F2" w:rsidR="000F5234" w:rsidRPr="00272D20" w:rsidRDefault="000F5234" w:rsidP="00272D20">
      <w:pPr>
        <w:pStyle w:val="Odsekzoznamu"/>
        <w:numPr>
          <w:ilvl w:val="0"/>
          <w:numId w:val="8"/>
        </w:numPr>
        <w:spacing w:before="120" w:after="120" w:line="240" w:lineRule="auto"/>
        <w:jc w:val="both"/>
        <w:rPr>
          <w:rFonts w:ascii="Arial" w:hAnsi="Arial" w:cs="Arial"/>
          <w:sz w:val="20"/>
          <w:szCs w:val="20"/>
        </w:rPr>
      </w:pPr>
      <w:r>
        <w:rPr>
          <w:rFonts w:ascii="Arial" w:hAnsi="Arial" w:cs="Arial"/>
          <w:sz w:val="20"/>
          <w:szCs w:val="20"/>
        </w:rPr>
        <w:t>Osobne</w:t>
      </w:r>
      <w:r w:rsidR="00272D20">
        <w:rPr>
          <w:rFonts w:ascii="Arial" w:hAnsi="Arial" w:cs="Arial"/>
          <w:sz w:val="20"/>
          <w:szCs w:val="20"/>
        </w:rPr>
        <w:t xml:space="preserve"> </w:t>
      </w:r>
      <w:r>
        <w:rPr>
          <w:rFonts w:ascii="Arial" w:hAnsi="Arial" w:cs="Arial"/>
          <w:sz w:val="20"/>
          <w:szCs w:val="20"/>
        </w:rPr>
        <w:t xml:space="preserve">- v pracovných </w:t>
      </w:r>
      <w:r w:rsidRPr="00272D20">
        <w:rPr>
          <w:rFonts w:ascii="Arial" w:hAnsi="Arial" w:cs="Arial"/>
          <w:sz w:val="20"/>
          <w:szCs w:val="20"/>
        </w:rPr>
        <w:t xml:space="preserve">dňoch </w:t>
      </w:r>
      <w:r w:rsidR="00272D20" w:rsidRPr="00272D20">
        <w:rPr>
          <w:rFonts w:ascii="Arial" w:hAnsi="Arial" w:cs="Arial"/>
          <w:sz w:val="20"/>
          <w:szCs w:val="20"/>
        </w:rPr>
        <w:t>v </w:t>
      </w:r>
      <w:r w:rsidR="007A4D05" w:rsidRPr="00272D20">
        <w:rPr>
          <w:rFonts w:ascii="Arial" w:hAnsi="Arial" w:cs="Arial"/>
          <w:sz w:val="20"/>
          <w:szCs w:val="20"/>
        </w:rPr>
        <w:t>čase</w:t>
      </w:r>
      <w:r w:rsidR="00272D20" w:rsidRPr="00272D20">
        <w:rPr>
          <w:rFonts w:ascii="Arial" w:hAnsi="Arial" w:cs="Arial"/>
          <w:sz w:val="20"/>
          <w:szCs w:val="20"/>
        </w:rPr>
        <w:t xml:space="preserve"> od</w:t>
      </w:r>
      <w:r w:rsidR="007A4D05" w:rsidRPr="00272D20">
        <w:rPr>
          <w:rFonts w:ascii="Arial" w:hAnsi="Arial" w:cs="Arial"/>
          <w:sz w:val="20"/>
          <w:szCs w:val="20"/>
        </w:rPr>
        <w:t xml:space="preserve"> 08:00</w:t>
      </w:r>
      <w:r w:rsidR="00272D20" w:rsidRPr="00272D20">
        <w:rPr>
          <w:rFonts w:ascii="Arial" w:hAnsi="Arial" w:cs="Arial"/>
          <w:sz w:val="20"/>
          <w:szCs w:val="20"/>
        </w:rPr>
        <w:t>hod</w:t>
      </w:r>
      <w:r w:rsidR="007A4D05" w:rsidRPr="00272D20">
        <w:rPr>
          <w:rFonts w:ascii="Arial" w:hAnsi="Arial" w:cs="Arial"/>
          <w:sz w:val="20"/>
          <w:szCs w:val="20"/>
        </w:rPr>
        <w:t xml:space="preserve"> – 15:00hod do kancelárie na </w:t>
      </w:r>
      <w:r w:rsidR="00272D20" w:rsidRPr="00272D20">
        <w:rPr>
          <w:rFonts w:ascii="Arial" w:hAnsi="Arial" w:cs="Arial"/>
          <w:sz w:val="20"/>
          <w:szCs w:val="20"/>
        </w:rPr>
        <w:t xml:space="preserve"> </w:t>
      </w:r>
      <w:r w:rsidR="007A4D05" w:rsidRPr="00272D20">
        <w:rPr>
          <w:rFonts w:ascii="Arial" w:hAnsi="Arial" w:cs="Arial"/>
          <w:b/>
          <w:bCs/>
          <w:sz w:val="20"/>
          <w:szCs w:val="20"/>
          <w:u w:val="single"/>
        </w:rPr>
        <w:t>Nám. Ľ. Štúra 6/6</w:t>
      </w:r>
      <w:r w:rsidR="007A4D05" w:rsidRPr="00272D20">
        <w:rPr>
          <w:rFonts w:ascii="Arial" w:hAnsi="Arial" w:cs="Arial"/>
          <w:b/>
          <w:bCs/>
          <w:sz w:val="20"/>
          <w:szCs w:val="20"/>
        </w:rPr>
        <w:t xml:space="preserve">, </w:t>
      </w:r>
      <w:r w:rsidR="00272D20" w:rsidRPr="00272D20">
        <w:rPr>
          <w:rFonts w:ascii="Arial" w:hAnsi="Arial" w:cs="Arial"/>
          <w:b/>
          <w:bCs/>
          <w:sz w:val="20"/>
          <w:szCs w:val="20"/>
        </w:rPr>
        <w:t xml:space="preserve">v </w:t>
      </w:r>
      <w:r w:rsidR="007A4D05" w:rsidRPr="00272D20">
        <w:rPr>
          <w:rFonts w:ascii="Arial" w:hAnsi="Arial" w:cs="Arial"/>
          <w:b/>
          <w:bCs/>
          <w:sz w:val="20"/>
          <w:szCs w:val="20"/>
        </w:rPr>
        <w:t>Bánovc</w:t>
      </w:r>
      <w:r w:rsidR="00272D20" w:rsidRPr="00272D20">
        <w:rPr>
          <w:rFonts w:ascii="Arial" w:hAnsi="Arial" w:cs="Arial"/>
          <w:b/>
          <w:bCs/>
          <w:sz w:val="20"/>
          <w:szCs w:val="20"/>
        </w:rPr>
        <w:t>iach</w:t>
      </w:r>
      <w:r w:rsidR="007A4D05" w:rsidRPr="00272D20">
        <w:rPr>
          <w:rFonts w:ascii="Arial" w:hAnsi="Arial" w:cs="Arial"/>
          <w:b/>
          <w:bCs/>
          <w:sz w:val="20"/>
          <w:szCs w:val="20"/>
        </w:rPr>
        <w:t xml:space="preserve"> nad Bebravou,</w:t>
      </w:r>
    </w:p>
    <w:p w14:paraId="7CB73B1E" w14:textId="2D28BF04" w:rsidR="007A4D05" w:rsidRDefault="007A4D05" w:rsidP="00272D20">
      <w:pPr>
        <w:pStyle w:val="Odsekzoznamu"/>
        <w:numPr>
          <w:ilvl w:val="0"/>
          <w:numId w:val="8"/>
        </w:numPr>
        <w:spacing w:before="120" w:after="120" w:line="240" w:lineRule="auto"/>
        <w:jc w:val="both"/>
        <w:rPr>
          <w:rFonts w:ascii="Arial" w:hAnsi="Arial" w:cs="Arial"/>
          <w:sz w:val="20"/>
          <w:szCs w:val="20"/>
        </w:rPr>
      </w:pPr>
      <w:r>
        <w:rPr>
          <w:rFonts w:ascii="Arial" w:hAnsi="Arial" w:cs="Arial"/>
          <w:sz w:val="20"/>
          <w:szCs w:val="20"/>
        </w:rPr>
        <w:t>Doporučenou poštovou prepravou,</w:t>
      </w:r>
    </w:p>
    <w:p w14:paraId="0F34D087" w14:textId="108439DC" w:rsidR="007A4D05" w:rsidRPr="007A4D05" w:rsidRDefault="007A4D05" w:rsidP="007A4D05">
      <w:pPr>
        <w:pStyle w:val="Odsekzoznamu"/>
        <w:numPr>
          <w:ilvl w:val="0"/>
          <w:numId w:val="8"/>
        </w:numPr>
        <w:spacing w:before="120" w:after="120" w:line="240" w:lineRule="auto"/>
        <w:jc w:val="both"/>
        <w:rPr>
          <w:rFonts w:ascii="Arial" w:hAnsi="Arial" w:cs="Arial"/>
          <w:sz w:val="20"/>
          <w:szCs w:val="20"/>
        </w:rPr>
      </w:pPr>
      <w:r>
        <w:rPr>
          <w:rFonts w:ascii="Arial" w:hAnsi="Arial" w:cs="Arial"/>
          <w:sz w:val="20"/>
          <w:szCs w:val="20"/>
        </w:rPr>
        <w:t xml:space="preserve">Kuriérskou službou. </w:t>
      </w:r>
    </w:p>
    <w:p w14:paraId="49D20CC9" w14:textId="50366444" w:rsidR="000F5234" w:rsidRDefault="000F5234" w:rsidP="00C04A44">
      <w:pPr>
        <w:spacing w:before="120" w:after="120" w:line="240" w:lineRule="auto"/>
        <w:jc w:val="both"/>
        <w:rPr>
          <w:rFonts w:ascii="Arial" w:hAnsi="Arial" w:cs="Arial"/>
          <w:sz w:val="20"/>
          <w:szCs w:val="20"/>
        </w:rPr>
      </w:pPr>
    </w:p>
    <w:p w14:paraId="5FE938AF" w14:textId="77777777" w:rsidR="007A4D05" w:rsidRPr="003F3414" w:rsidRDefault="007A4D05" w:rsidP="007A4D05">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11308844" w14:textId="77777777" w:rsidR="007A4D05" w:rsidRPr="003F3414" w:rsidRDefault="007A4D05" w:rsidP="007A4D05">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76BB5819" w14:textId="77777777" w:rsidR="004F3A0C" w:rsidRPr="00A111BC" w:rsidRDefault="004F3A0C" w:rsidP="004F3A0C">
      <w:pPr>
        <w:spacing w:before="120" w:after="120" w:line="240" w:lineRule="auto"/>
        <w:jc w:val="both"/>
        <w:rPr>
          <w:rFonts w:ascii="Arial" w:hAnsi="Arial" w:cs="Arial"/>
          <w:color w:val="7030A0"/>
          <w:sz w:val="20"/>
          <w:szCs w:val="20"/>
        </w:rPr>
      </w:pP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lastRenderedPageBreak/>
        <w:t>Žiadateľ je povinný predložiť ŽoPr riadne, včas a vo forme určenej vo výzve.</w:t>
      </w:r>
    </w:p>
    <w:p w14:paraId="208E2F5D" w14:textId="17E9DF2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ak formát umožňuje objektívne posúdenie obsahu ŽoPr (podmienka nie je splnená najmä v prípadoch, kedy je obsah ŽoPr vyplnený v inom ako slovenskom</w:t>
      </w:r>
      <w:ins w:id="430" w:author="Autor">
        <w:r w:rsidR="00390222">
          <w:rPr>
            <w:rFonts w:ascii="Arial" w:eastAsia="Calibri" w:hAnsi="Arial" w:cs="Arial"/>
            <w:sz w:val="20"/>
            <w:szCs w:val="20"/>
          </w:rPr>
          <w:t xml:space="preserve"> alebo českom</w:t>
        </w:r>
      </w:ins>
      <w:r w:rsidRPr="003F3414">
        <w:rPr>
          <w:rFonts w:ascii="Arial" w:eastAsia="Calibri" w:hAnsi="Arial" w:cs="Arial"/>
          <w:sz w:val="20"/>
          <w:szCs w:val="20"/>
        </w:rPr>
        <w:t xml:space="preserve"> jazyku</w:t>
      </w:r>
      <w:del w:id="431" w:author="Autor">
        <w:r w:rsidRPr="003F3414" w:rsidDel="00390222">
          <w:rPr>
            <w:rFonts w:ascii="Arial" w:eastAsia="Calibri" w:hAnsi="Arial" w:cs="Arial"/>
            <w:sz w:val="20"/>
            <w:szCs w:val="20"/>
          </w:rPr>
          <w:delText>,</w:delText>
        </w:r>
      </w:del>
      <w:r w:rsidRPr="003F3414">
        <w:rPr>
          <w:rFonts w:ascii="Arial" w:eastAsia="Calibri" w:hAnsi="Arial" w:cs="Arial"/>
          <w:sz w:val="20"/>
          <w:szCs w:val="20"/>
        </w:rPr>
        <w:t xml:space="preserve"> </w:t>
      </w:r>
      <w:del w:id="432" w:author="Autor">
        <w:r w:rsidRPr="003F3414" w:rsidDel="00390222">
          <w:rPr>
            <w:rFonts w:ascii="Arial" w:eastAsia="Calibri" w:hAnsi="Arial" w:cs="Arial"/>
            <w:sz w:val="20"/>
            <w:szCs w:val="20"/>
          </w:rPr>
          <w:delText xml:space="preserve">alebo jazyku určenom vo výzve ako akceptovateľným </w:delText>
        </w:r>
      </w:del>
      <w:r w:rsidRPr="003F3414">
        <w:rPr>
          <w:rFonts w:ascii="Arial" w:eastAsia="Calibri" w:hAnsi="Arial" w:cs="Arial"/>
          <w:sz w:val="20"/>
          <w:szCs w:val="20"/>
        </w:rPr>
        <w:t>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0A653761" w14:textId="5D55552B"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w:t>
      </w:r>
      <w:r w:rsidR="00EC62F2">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0078DC8F"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ŽoP</w:t>
      </w:r>
      <w:r w:rsidR="002829B0">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35C368BB"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chýbajúcich príloh ŽoP</w:t>
      </w:r>
      <w:r w:rsidR="002829B0">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41491B74"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ŽoP</w:t>
      </w:r>
      <w:r w:rsidR="006A1403">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ukončení administratívneho overovania ŽoPr zasiela žiadateľom, ktorých ŽoPr nesplnili niektorú z podmienok poskytnutia príspevku (overovaných v rámci administratívneho overovania ŽoPr), resp. ŹoPr,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5994BF6A" w14:textId="77777777" w:rsidR="00081EFE" w:rsidRDefault="00997F82" w:rsidP="00081EFE">
      <w:pPr>
        <w:pStyle w:val="Odsekzoznamu"/>
        <w:numPr>
          <w:ilvl w:val="1"/>
          <w:numId w:val="66"/>
        </w:numPr>
        <w:autoSpaceDE w:val="0"/>
        <w:autoSpaceDN w:val="0"/>
        <w:adjustRightInd w:val="0"/>
        <w:spacing w:before="120" w:after="120" w:line="240" w:lineRule="auto"/>
        <w:ind w:left="851" w:hanging="425"/>
        <w:jc w:val="both"/>
        <w:rPr>
          <w:rFonts w:ascii="Arial" w:eastAsiaTheme="minorHAnsi" w:hAnsi="Arial" w:cs="Arial"/>
          <w:color w:val="000000"/>
          <w:sz w:val="20"/>
          <w:lang w:eastAsia="en-US"/>
        </w:rPr>
      </w:pPr>
      <w:r w:rsidRPr="00081EFE">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36B7C0B6" w:rsidR="00997F82" w:rsidRDefault="00997F82" w:rsidP="00081EFE">
      <w:pPr>
        <w:pStyle w:val="Odsekzoznamu"/>
        <w:numPr>
          <w:ilvl w:val="1"/>
          <w:numId w:val="66"/>
        </w:numPr>
        <w:autoSpaceDE w:val="0"/>
        <w:autoSpaceDN w:val="0"/>
        <w:adjustRightInd w:val="0"/>
        <w:spacing w:before="120" w:after="120" w:line="240" w:lineRule="auto"/>
        <w:ind w:left="851" w:hanging="425"/>
        <w:jc w:val="both"/>
        <w:rPr>
          <w:rFonts w:ascii="Arial" w:eastAsiaTheme="minorHAnsi" w:hAnsi="Arial" w:cs="Arial"/>
          <w:color w:val="000000"/>
          <w:sz w:val="20"/>
          <w:lang w:eastAsia="en-US"/>
        </w:rPr>
      </w:pPr>
      <w:r w:rsidRPr="00081EFE">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081EFE">
        <w:rPr>
          <w:rFonts w:ascii="Arial" w:eastAsiaTheme="minorHAnsi" w:hAnsi="Arial" w:cs="Arial"/>
          <w:color w:val="000000"/>
          <w:sz w:val="20"/>
          <w:lang w:eastAsia="en-US"/>
        </w:rPr>
        <w:t>.</w:t>
      </w:r>
    </w:p>
    <w:p w14:paraId="4268DB03" w14:textId="38F76CFA" w:rsidR="00AC5FDA" w:rsidRDefault="00AC5FDA" w:rsidP="00AC5FDA">
      <w:pPr>
        <w:autoSpaceDE w:val="0"/>
        <w:autoSpaceDN w:val="0"/>
        <w:adjustRightInd w:val="0"/>
        <w:spacing w:before="120" w:after="120" w:line="240" w:lineRule="auto"/>
        <w:jc w:val="both"/>
        <w:rPr>
          <w:rFonts w:ascii="Arial" w:eastAsiaTheme="minorHAnsi" w:hAnsi="Arial" w:cs="Arial"/>
          <w:color w:val="000000"/>
          <w:sz w:val="20"/>
          <w:lang w:eastAsia="en-US"/>
        </w:rPr>
      </w:pPr>
    </w:p>
    <w:p w14:paraId="071C9295" w14:textId="6E3016D9" w:rsidR="00AC5FDA" w:rsidRDefault="00AC5FDA" w:rsidP="00AC5FDA">
      <w:pPr>
        <w:autoSpaceDE w:val="0"/>
        <w:autoSpaceDN w:val="0"/>
        <w:adjustRightInd w:val="0"/>
        <w:spacing w:before="120" w:after="120" w:line="240" w:lineRule="auto"/>
        <w:jc w:val="both"/>
        <w:rPr>
          <w:rFonts w:ascii="Arial" w:eastAsiaTheme="minorHAnsi" w:hAnsi="Arial" w:cs="Arial"/>
          <w:color w:val="000000"/>
          <w:sz w:val="20"/>
          <w:lang w:eastAsia="en-US"/>
        </w:rPr>
      </w:pPr>
    </w:p>
    <w:p w14:paraId="45E96FED" w14:textId="77777777" w:rsidR="00AC5FDA" w:rsidRPr="00AC5FDA" w:rsidRDefault="00AC5FDA" w:rsidP="00AC5FDA">
      <w:pPr>
        <w:autoSpaceDE w:val="0"/>
        <w:autoSpaceDN w:val="0"/>
        <w:adjustRightInd w:val="0"/>
        <w:spacing w:before="120" w:after="120" w:line="240" w:lineRule="auto"/>
        <w:jc w:val="both"/>
        <w:rPr>
          <w:rFonts w:ascii="Arial" w:eastAsiaTheme="minorHAnsi" w:hAnsi="Arial" w:cs="Arial"/>
          <w:color w:val="000000"/>
          <w:sz w:val="20"/>
          <w:lang w:eastAsia="en-US"/>
        </w:rPr>
      </w:pP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205ECD3D"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ŽoP</w:t>
      </w:r>
      <w:r w:rsidR="006A1403">
        <w:rPr>
          <w:rFonts w:ascii="Arial" w:eastAsia="Calibri" w:hAnsi="Arial" w:cs="Arial"/>
          <w:sz w:val="20"/>
        </w:rPr>
        <w:t>r</w:t>
      </w:r>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lastRenderedPageBreak/>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26C0341A" w14:textId="77777777" w:rsidR="00997F82" w:rsidRPr="00AE5DF4" w:rsidRDefault="00997F82" w:rsidP="00997F82">
      <w:pPr>
        <w:spacing w:after="0" w:line="240" w:lineRule="auto"/>
        <w:jc w:val="both"/>
        <w:rPr>
          <w:rFonts w:ascii="Arial" w:hAnsi="Arial" w:cs="Arial"/>
          <w:sz w:val="20"/>
          <w:szCs w:val="20"/>
        </w:rPr>
      </w:pPr>
    </w:p>
    <w:p w14:paraId="369B8683" w14:textId="77777777" w:rsidR="00997F82" w:rsidRDefault="00997F82" w:rsidP="00997F82">
      <w:pPr>
        <w:pStyle w:val="Default"/>
        <w:spacing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77777777" w:rsidR="00997F82" w:rsidRPr="008E3991" w:rsidRDefault="00997F82" w:rsidP="00997F82">
      <w:pPr>
        <w:pStyle w:val="Odsekzoznamu"/>
        <w:ind w:left="0"/>
        <w:jc w:val="both"/>
        <w:rPr>
          <w:rFonts w:ascii="Arial" w:hAnsi="Arial" w:cs="Arial"/>
          <w:sz w:val="20"/>
          <w:szCs w:val="20"/>
        </w:rPr>
      </w:pPr>
      <w:r w:rsidRPr="008E3991">
        <w:rPr>
          <w:rFonts w:ascii="Arial" w:hAnsi="Arial" w:cs="Arial"/>
          <w:sz w:val="20"/>
          <w:szCs w:val="20"/>
        </w:rPr>
        <w:t>Rozlišovacím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746CD02C" w14:textId="2FD0D27A" w:rsidR="00997F82" w:rsidRPr="008E3991" w:rsidRDefault="00997F82" w:rsidP="00997F82">
      <w:pPr>
        <w:pStyle w:val="Odsekzoznamu"/>
        <w:ind w:left="142"/>
        <w:jc w:val="both"/>
        <w:rPr>
          <w:rFonts w:ascii="Arial" w:hAnsi="Arial" w:cs="Arial"/>
          <w:sz w:val="20"/>
          <w:szCs w:val="20"/>
        </w:rPr>
      </w:pPr>
    </w:p>
    <w:p w14:paraId="0D7B262B" w14:textId="7D123CD5" w:rsidR="00997F82" w:rsidRPr="001565C9" w:rsidRDefault="00997F82" w:rsidP="003357FD">
      <w:pPr>
        <w:pStyle w:val="Odsekzoznamu"/>
        <w:numPr>
          <w:ilvl w:val="0"/>
          <w:numId w:val="43"/>
        </w:numPr>
        <w:ind w:left="851"/>
        <w:jc w:val="both"/>
        <w:rPr>
          <w:rFonts w:ascii="Arial" w:hAnsi="Arial" w:cs="Arial"/>
          <w:sz w:val="20"/>
          <w:szCs w:val="20"/>
        </w:rPr>
      </w:pPr>
      <w:r w:rsidRPr="001565C9">
        <w:rPr>
          <w:rFonts w:ascii="Arial" w:hAnsi="Arial" w:cs="Arial"/>
          <w:sz w:val="20"/>
          <w:szCs w:val="20"/>
        </w:rPr>
        <w:t>Hodnota Value for Money</w:t>
      </w:r>
      <w:r w:rsidRPr="001565C9">
        <w:rPr>
          <w:rStyle w:val="Odkaznapoznmkupodiarou"/>
          <w:rFonts w:ascii="Arial" w:hAnsi="Arial" w:cs="Arial"/>
          <w:sz w:val="20"/>
          <w:szCs w:val="20"/>
        </w:rPr>
        <w:footnoteReference w:id="6"/>
      </w:r>
      <w:r w:rsidRPr="001565C9">
        <w:rPr>
          <w:rFonts w:ascii="Arial" w:hAnsi="Arial" w:cs="Arial"/>
          <w:sz w:val="20"/>
          <w:szCs w:val="20"/>
        </w:rPr>
        <w:t>,</w:t>
      </w:r>
    </w:p>
    <w:p w14:paraId="4873EE9A" w14:textId="77777777" w:rsidR="00997F82" w:rsidRPr="001565C9" w:rsidRDefault="00997F82" w:rsidP="003357FD">
      <w:pPr>
        <w:pStyle w:val="Odsekzoznamu"/>
        <w:numPr>
          <w:ilvl w:val="0"/>
          <w:numId w:val="43"/>
        </w:numPr>
        <w:spacing w:after="0"/>
        <w:ind w:left="851"/>
        <w:jc w:val="both"/>
        <w:rPr>
          <w:rFonts w:ascii="Arial" w:hAnsi="Arial" w:cs="Arial"/>
          <w:sz w:val="20"/>
          <w:szCs w:val="20"/>
        </w:rPr>
      </w:pPr>
      <w:r w:rsidRPr="001565C9">
        <w:rPr>
          <w:rFonts w:ascii="Arial" w:hAnsi="Arial" w:cs="Arial"/>
          <w:sz w:val="20"/>
          <w:szCs w:val="20"/>
        </w:rPr>
        <w:t>Posúdenie vplyvu a dopadu projektu na plnenie stratégie CLLD - toto rozlišovacie kritérium sa aplikuje jedine v prípadoch, ak aplikácia na základe hodnoty value for money neurčila konečné poradie žiadostí o príspevok na hranici alokácie. Toto rozlišovacie kritérium aplikuje výberová komisia MAS.</w:t>
      </w:r>
    </w:p>
    <w:p w14:paraId="577E0F10" w14:textId="2112270A"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 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oprávnená aplikovať zásobník projektov, ak sú na to splnené vyššie uvedené podmienky, aj opakovanie a to až do momentu vyčerpania zásobníka projektov. MAS aktualizuje zoznam ŽoPr zaradených </w:t>
      </w:r>
      <w:r w:rsidRPr="003F3414">
        <w:rPr>
          <w:rFonts w:ascii="Arial" w:eastAsiaTheme="minorHAnsi" w:hAnsi="Arial" w:cs="Arial"/>
          <w:color w:val="000000"/>
          <w:sz w:val="20"/>
          <w:lang w:eastAsia="en-US"/>
        </w:rPr>
        <w:lastRenderedPageBreak/>
        <w:t>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35DA451F" w:rsidR="00997F82"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lastRenderedPageBreak/>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 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2CAEF8EC"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w:t>
      </w:r>
      <w:r w:rsidR="006A1403">
        <w:rPr>
          <w:rFonts w:ascii="Arial" w:hAnsi="Arial" w:cs="Arial"/>
          <w:sz w:val="20"/>
        </w:rPr>
        <w:t xml:space="preserve"> </w:t>
      </w:r>
      <w:r w:rsidRPr="003F3414">
        <w:rPr>
          <w:rFonts w:ascii="Arial" w:hAnsi="Arial" w:cs="Arial"/>
          <w:sz w:val="20"/>
        </w:rPr>
        <w:t>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7"/>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0B744A61" w:rsidR="00997F82" w:rsidRPr="00DD103D" w:rsidRDefault="00997F82" w:rsidP="00B93BEE">
      <w:pPr>
        <w:pStyle w:val="Textkomentra"/>
        <w:jc w:val="both"/>
        <w:rPr>
          <w:rFonts w:ascii="Arial" w:hAnsi="Arial" w:cs="Arial"/>
        </w:rPr>
      </w:pPr>
      <w:r w:rsidRPr="003F3414">
        <w:rPr>
          <w:rFonts w:ascii="Arial" w:hAnsi="Arial" w:cs="Arial"/>
        </w:rPr>
        <w:t>Štandardný formulár zmluvy o poskytnutí príspevku je zverejnený na webovom sídle</w:t>
      </w:r>
      <w:r w:rsidR="008716CB">
        <w:rPr>
          <w:rFonts w:ascii="Arial" w:hAnsi="Arial" w:cs="Arial"/>
        </w:rPr>
        <w:t xml:space="preserve"> </w:t>
      </w:r>
      <w:ins w:id="433" w:author="Autor">
        <w:r w:rsidR="001060E8">
          <w:rPr>
            <w:rFonts w:ascii="Arial" w:hAnsi="Arial" w:cs="Arial"/>
          </w:rPr>
          <w:fldChar w:fldCharType="begin"/>
        </w:r>
        <w:r w:rsidR="001060E8">
          <w:rPr>
            <w:rFonts w:ascii="Arial" w:hAnsi="Arial" w:cs="Arial"/>
          </w:rPr>
          <w:instrText xml:space="preserve"> HYPERLINK "" </w:instrText>
        </w:r>
        <w:r w:rsidR="001060E8">
          <w:rPr>
            <w:rFonts w:ascii="Arial" w:hAnsi="Arial" w:cs="Arial"/>
          </w:rPr>
          <w:fldChar w:fldCharType="separate"/>
        </w:r>
      </w:ins>
      <w:del w:id="434" w:author="Autor">
        <w:r w:rsidR="001060E8" w:rsidRPr="001060E8" w:rsidDel="001060E8">
          <w:rPr>
            <w:rStyle w:val="Hypertextovprepojenie"/>
            <w:rFonts w:cs="Arial"/>
            <w:sz w:val="20"/>
          </w:rPr>
          <w:delText>https://www.mpsr.sk/vzor-zmluvy-o-prispevok/1319-67-1319-15 136/</w:delText>
        </w:r>
      </w:del>
      <w:ins w:id="435" w:author="Autor">
        <w:r w:rsidR="001060E8">
          <w:rPr>
            <w:rFonts w:ascii="Arial" w:hAnsi="Arial" w:cs="Arial"/>
          </w:rPr>
          <w:fldChar w:fldCharType="end"/>
        </w:r>
      </w:ins>
      <w:r w:rsidR="007664B0" w:rsidRPr="00C334BD">
        <w:rPr>
          <w:rFonts w:ascii="Arial" w:hAnsi="Arial" w:cs="Arial"/>
        </w:rPr>
        <w:t>,</w:t>
      </w:r>
      <w:hyperlink r:id="rId15" w:history="1">
        <w:r w:rsidR="001060E8" w:rsidRPr="001060E8">
          <w:rPr>
            <w:rStyle w:val="Hypertextovprepojenie"/>
            <w:rFonts w:ascii="Times New Roman" w:hAnsi="Times New Roman"/>
            <w:sz w:val="20"/>
          </w:rPr>
          <w:t>https://www.mirri.gov.sk/mpsr/irop-programove-obdobie-2014-2020/clld/programove-dokumenty/vzory/vzor-zmluvy-o-prispevok/index.html</w:t>
        </w:r>
      </w:hyperlink>
      <w:ins w:id="436" w:author="Autor">
        <w:r w:rsidR="001060E8">
          <w:rPr>
            <w:rStyle w:val="Hypertextovprepojenie"/>
            <w:rFonts w:ascii="Times New Roman" w:hAnsi="Times New Roman"/>
            <w:sz w:val="20"/>
          </w:rPr>
          <w:t xml:space="preserve"> </w:t>
        </w:r>
      </w:ins>
      <w:r w:rsidR="007664B0" w:rsidRPr="00C334BD">
        <w:rPr>
          <w:rFonts w:ascii="Arial" w:hAnsi="Arial" w:cs="Arial"/>
        </w:rPr>
        <w:t xml:space="preserve">  </w:t>
      </w:r>
      <w:hyperlink r:id="rId16" w:history="1">
        <w:r w:rsidR="00FD6552" w:rsidRPr="00AC5FDA">
          <w:rPr>
            <w:rStyle w:val="Hypertextovprepojenie"/>
            <w:rFonts w:cs="Arial"/>
            <w:sz w:val="20"/>
          </w:rPr>
          <w:t>https://www.masbebrava.sk/vyzvy-mas/irop-vyzvy/</w:t>
        </w:r>
      </w:hyperlink>
      <w:r w:rsidR="00FD6552">
        <w:rPr>
          <w:rFonts w:ascii="Arial" w:hAnsi="Arial" w:cs="Arial"/>
        </w:rPr>
        <w:t xml:space="preserve"> </w:t>
      </w:r>
      <w:r w:rsidR="00AC5FDA">
        <w:rPr>
          <w:rFonts w:ascii="Arial" w:hAnsi="Arial" w:cs="Arial"/>
        </w:rPr>
        <w:t xml:space="preserve"> . </w:t>
      </w:r>
      <w:hyperlink r:id="rId17" w:history="1"/>
      <w:r w:rsidRPr="003F3414">
        <w:rPr>
          <w:rFonts w:ascii="Arial" w:hAnsi="Arial" w:cs="Arial"/>
        </w:rPr>
        <w:t>Zverejnený formulár zmluvy o príspevku je rámcovým vzorom zmluvy a MAS je oprávnená zmeniť formulár zmluvy v</w:t>
      </w:r>
      <w:r w:rsidR="00FF6C9B">
        <w:rPr>
          <w:rFonts w:ascii="Arial" w:hAnsi="Arial" w:cs="Arial"/>
        </w:rPr>
        <w:t> </w:t>
      </w:r>
      <w:r w:rsidRPr="003F3414">
        <w:rPr>
          <w:rFonts w:ascii="Arial" w:hAnsi="Arial" w:cs="Arial"/>
        </w:rPr>
        <w:t xml:space="preserve">závislosti od špecifických potrieb implementácie projektov. Formulár zmluvy </w:t>
      </w:r>
      <w:r w:rsidRPr="00DD103D">
        <w:rPr>
          <w:rFonts w:ascii="Arial" w:hAnsi="Arial" w:cs="Arial"/>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6B21E930" w14:textId="6FF8F30A" w:rsidR="00D14C30" w:rsidRDefault="00D14C30" w:rsidP="00FF6C9B">
      <w:pPr>
        <w:spacing w:before="240" w:after="240" w:line="240" w:lineRule="auto"/>
        <w:jc w:val="both"/>
        <w:rPr>
          <w:rFonts w:ascii="Arial" w:hAnsi="Arial" w:cs="Arial"/>
          <w:sz w:val="20"/>
        </w:rPr>
      </w:pPr>
    </w:p>
    <w:p w14:paraId="3C90AFFC" w14:textId="15BC1903" w:rsidR="00202E4D" w:rsidRDefault="00202E4D" w:rsidP="00FF6C9B">
      <w:pPr>
        <w:spacing w:before="240" w:after="240" w:line="240" w:lineRule="auto"/>
        <w:jc w:val="both"/>
        <w:rPr>
          <w:rFonts w:ascii="Arial" w:hAnsi="Arial" w:cs="Arial"/>
          <w:sz w:val="20"/>
        </w:rPr>
      </w:pPr>
    </w:p>
    <w:p w14:paraId="6C183FFC" w14:textId="77777777" w:rsidR="00202E4D" w:rsidRPr="003F3414" w:rsidRDefault="00202E4D"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lastRenderedPageBreak/>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7AA191C9"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w:t>
      </w:r>
      <w:ins w:id="437" w:author="Autor">
        <w:r w:rsidR="00390222" w:rsidRPr="00390222">
          <w:rPr>
            <w:color w:val="auto"/>
            <w:sz w:val="20"/>
            <w:szCs w:val="22"/>
          </w:rPr>
          <w:t>pričom zmena sa nesmie týkať hodnotiaceho kola, v rámci ktorého už MAS vydala oznámenia o schválení alebo neschválení ŽoPr</w:t>
        </w:r>
      </w:ins>
      <w:del w:id="438" w:author="Autor">
        <w:r w:rsidRPr="003F3414" w:rsidDel="00390222">
          <w:rPr>
            <w:color w:val="auto"/>
            <w:sz w:val="20"/>
            <w:szCs w:val="22"/>
          </w:rPr>
          <w:delText>ak sa podstatným spôsobom nezmenia podmienky poskytnutia príspevku určené vo výzve (povolenou zmenou je napr. zmena formy preukazovania podmienky poskytnutia príspevku, bez samotnej zmeny podmienky poskytnutia príspevku)</w:delText>
        </w:r>
      </w:del>
      <w:r w:rsidRPr="003F3414">
        <w:rPr>
          <w:color w:val="auto"/>
          <w:sz w:val="20"/>
          <w:szCs w:val="22"/>
        </w:rPr>
        <w:t>. 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2362D870"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w:t>
      </w:r>
      <w:del w:id="439" w:author="Autor">
        <w:r w:rsidRPr="003F3414" w:rsidDel="00390222">
          <w:rPr>
            <w:rFonts w:ascii="Arial" w:hAnsi="Arial" w:cs="Arial"/>
            <w:color w:val="000000"/>
            <w:sz w:val="20"/>
          </w:rPr>
          <w:delText xml:space="preserve">ak dôjde k podstatnej zmene podmienok poskytnutia príspevku, alebo </w:delText>
        </w:r>
      </w:del>
      <w:r w:rsidRPr="003F3414">
        <w:rPr>
          <w:rFonts w:ascii="Arial" w:hAnsi="Arial" w:cs="Arial"/>
          <w:color w:val="000000"/>
          <w:sz w:val="20"/>
        </w:rPr>
        <w:t xml:space="preserve">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356" w:type="dxa"/>
        <w:tblInd w:w="-34" w:type="dxa"/>
        <w:shd w:val="clear" w:color="auto" w:fill="9CC2E5" w:themeFill="accent1" w:themeFillTint="99"/>
        <w:tblLook w:val="04A0" w:firstRow="1" w:lastRow="0" w:firstColumn="1" w:lastColumn="0" w:noHBand="0" w:noVBand="1"/>
      </w:tblPr>
      <w:tblGrid>
        <w:gridCol w:w="9356"/>
      </w:tblGrid>
      <w:tr w:rsidR="00997F82" w:rsidRPr="00F616B1" w14:paraId="458716BC" w14:textId="77777777" w:rsidTr="00DD3EE2">
        <w:tc>
          <w:tcPr>
            <w:tcW w:w="9356"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3940A09A"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18" w:history="1">
        <w:r w:rsidR="00D1776B" w:rsidRPr="00EE452E">
          <w:rPr>
            <w:rStyle w:val="Hypertextovprepojenie"/>
            <w:rFonts w:cs="Arial"/>
            <w:spacing w:val="-3"/>
            <w:sz w:val="20"/>
            <w:szCs w:val="20"/>
          </w:rPr>
          <w:t>www.masbebrava.sk</w:t>
        </w:r>
      </w:hyperlink>
      <w:r w:rsidR="00AB2D92">
        <w:rPr>
          <w:rFonts w:ascii="Arial" w:hAnsi="Arial" w:cs="Arial"/>
          <w:spacing w:val="-3"/>
          <w:sz w:val="20"/>
          <w:szCs w:val="20"/>
        </w:rPr>
        <w:t xml:space="preserve"> </w:t>
      </w:r>
      <w:r w:rsidRPr="003F3414">
        <w:rPr>
          <w:rFonts w:ascii="Arial" w:hAnsi="Arial" w:cs="Arial"/>
          <w:spacing w:val="-3"/>
          <w:sz w:val="20"/>
          <w:szCs w:val="20"/>
        </w:rPr>
        <w:t>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4D606602"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AB2D92">
        <w:rPr>
          <w:rFonts w:ascii="Arial" w:hAnsi="Arial" w:cs="Arial"/>
          <w:spacing w:val="-3"/>
          <w:sz w:val="20"/>
          <w:szCs w:val="20"/>
        </w:rPr>
        <w:t xml:space="preserve"> </w:t>
      </w:r>
      <w:hyperlink r:id="rId19" w:history="1">
        <w:r w:rsidR="00807498" w:rsidRPr="00E66523">
          <w:rPr>
            <w:rStyle w:val="Hypertextovprepojenie"/>
            <w:rFonts w:cs="Arial"/>
            <w:spacing w:val="-3"/>
            <w:sz w:val="20"/>
            <w:szCs w:val="20"/>
          </w:rPr>
          <w:t>koordinator@masbebrava.sk</w:t>
        </w:r>
      </w:hyperlink>
      <w:r w:rsidR="00AB2D92">
        <w:rPr>
          <w:rFonts w:ascii="Arial" w:hAnsi="Arial" w:cs="Arial"/>
          <w:spacing w:val="-3"/>
          <w:sz w:val="20"/>
          <w:szCs w:val="20"/>
        </w:rPr>
        <w:t xml:space="preserve"> </w:t>
      </w:r>
      <w:r w:rsidRPr="003F3414">
        <w:rPr>
          <w:rFonts w:ascii="Arial" w:hAnsi="Arial" w:cs="Arial"/>
          <w:spacing w:val="-3"/>
          <w:sz w:val="20"/>
          <w:szCs w:val="20"/>
        </w:rPr>
        <w:t xml:space="preserve">.  </w:t>
      </w:r>
    </w:p>
    <w:p w14:paraId="1C5D0239"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072"/>
      </w:tblGrid>
      <w:tr w:rsidR="00997F82" w:rsidRPr="00922622" w14:paraId="2ED7A73C" w14:textId="77777777" w:rsidTr="00696061">
        <w:tc>
          <w:tcPr>
            <w:tcW w:w="9072"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37AF4602" w:rsidR="00997F82" w:rsidRDefault="00997F82" w:rsidP="00FF6C9B">
      <w:pPr>
        <w:spacing w:before="240" w:after="240" w:line="240" w:lineRule="auto"/>
        <w:jc w:val="both"/>
        <w:rPr>
          <w:rFonts w:ascii="Arial" w:hAnsi="Arial" w:cs="Arial"/>
          <w:sz w:val="20"/>
        </w:rPr>
      </w:pPr>
    </w:p>
    <w:tbl>
      <w:tblPr>
        <w:tblStyle w:val="Mriekatabuky"/>
        <w:tblW w:w="9072" w:type="dxa"/>
        <w:tblInd w:w="-5" w:type="dxa"/>
        <w:shd w:val="clear" w:color="auto" w:fill="9CC2E5" w:themeFill="accent1" w:themeFillTint="99"/>
        <w:tblLook w:val="04A0" w:firstRow="1" w:lastRow="0" w:firstColumn="1" w:lastColumn="0" w:noHBand="0" w:noVBand="1"/>
      </w:tblPr>
      <w:tblGrid>
        <w:gridCol w:w="9072"/>
      </w:tblGrid>
      <w:tr w:rsidR="00997F82" w:rsidRPr="00F616B1" w14:paraId="20E84510" w14:textId="77777777" w:rsidTr="00696061">
        <w:tc>
          <w:tcPr>
            <w:tcW w:w="9072"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52B192D1"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r w:rsidR="007664B0">
        <w:rPr>
          <w:rFonts w:ascii="Arial" w:hAnsi="Arial" w:cs="Arial"/>
          <w:bCs/>
          <w:iCs/>
          <w:sz w:val="20"/>
          <w:szCs w:val="19"/>
        </w:rPr>
        <w:t>Ž</w:t>
      </w:r>
      <w:r>
        <w:rPr>
          <w:rFonts w:ascii="Arial" w:hAnsi="Arial" w:cs="Arial"/>
          <w:bCs/>
          <w:iCs/>
          <w:sz w:val="20"/>
          <w:szCs w:val="19"/>
        </w:rPr>
        <w:t>oPr</w:t>
      </w:r>
      <w:r w:rsidRPr="003F3414">
        <w:rPr>
          <w:rFonts w:ascii="Arial" w:hAnsi="Arial" w:cs="Arial"/>
          <w:bCs/>
          <w:iCs/>
          <w:sz w:val="20"/>
          <w:szCs w:val="19"/>
        </w:rPr>
        <w:t>),</w:t>
      </w:r>
    </w:p>
    <w:p w14:paraId="7CC6A5F4" w14:textId="0CDFCE10"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ins w:id="440" w:author="Autor">
        <w:r w:rsidR="00390222">
          <w:rPr>
            <w:rFonts w:ascii="Arial" w:hAnsi="Arial" w:cs="Arial"/>
            <w:bCs/>
            <w:iCs/>
            <w:sz w:val="20"/>
            <w:szCs w:val="19"/>
          </w:rPr>
          <w:t>ej</w:t>
        </w:r>
      </w:ins>
      <w:del w:id="441" w:author="Autor">
        <w:r w:rsidRPr="003F3414" w:rsidDel="00390222">
          <w:rPr>
            <w:rFonts w:ascii="Arial" w:hAnsi="Arial" w:cs="Arial"/>
            <w:bCs/>
            <w:iCs/>
            <w:sz w:val="20"/>
            <w:szCs w:val="19"/>
          </w:rPr>
          <w:delText>ých</w:delText>
        </w:r>
      </w:del>
      <w:r w:rsidRPr="003F3414">
        <w:rPr>
          <w:rFonts w:ascii="Arial" w:hAnsi="Arial" w:cs="Arial"/>
          <w:bCs/>
          <w:iCs/>
          <w:sz w:val="20"/>
          <w:szCs w:val="19"/>
        </w:rPr>
        <w:t xml:space="preserve"> aktiv</w:t>
      </w:r>
      <w:ins w:id="442" w:author="Autor">
        <w:r w:rsidR="00390222">
          <w:rPr>
            <w:rFonts w:ascii="Arial" w:hAnsi="Arial" w:cs="Arial"/>
            <w:bCs/>
            <w:iCs/>
            <w:sz w:val="20"/>
            <w:szCs w:val="19"/>
          </w:rPr>
          <w:t>i</w:t>
        </w:r>
      </w:ins>
      <w:del w:id="443" w:author="Autor">
        <w:r w:rsidRPr="003F3414" w:rsidDel="00390222">
          <w:rPr>
            <w:rFonts w:ascii="Arial" w:hAnsi="Arial" w:cs="Arial"/>
            <w:bCs/>
            <w:iCs/>
            <w:sz w:val="20"/>
            <w:szCs w:val="19"/>
          </w:rPr>
          <w:delText>í</w:delText>
        </w:r>
      </w:del>
      <w:r w:rsidRPr="003F3414">
        <w:rPr>
          <w:rFonts w:ascii="Arial" w:hAnsi="Arial" w:cs="Arial"/>
          <w:bCs/>
          <w:iCs/>
          <w:sz w:val="20"/>
          <w:szCs w:val="19"/>
        </w:rPr>
        <w:t>t</w:t>
      </w:r>
      <w:ins w:id="444" w:author="Autor">
        <w:r w:rsidR="00390222">
          <w:rPr>
            <w:rFonts w:ascii="Arial" w:hAnsi="Arial" w:cs="Arial"/>
            <w:bCs/>
            <w:iCs/>
            <w:sz w:val="20"/>
            <w:szCs w:val="19"/>
          </w:rPr>
          <w:t>y</w:t>
        </w:r>
      </w:ins>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4C96B09D" w14:textId="2F53EAC4" w:rsidR="008644F8" w:rsidRPr="000B27F0" w:rsidRDefault="00997F82" w:rsidP="000B27F0">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sectPr w:rsidR="008644F8" w:rsidRPr="000B27F0" w:rsidSect="00016DEA">
      <w:footerReference w:type="default" r:id="rId20"/>
      <w:headerReference w:type="first" r:id="rId21"/>
      <w:footerReference w:type="first" r:id="rId22"/>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75143" w14:textId="77777777" w:rsidR="006A630F" w:rsidRDefault="006A630F" w:rsidP="00997F82">
      <w:pPr>
        <w:spacing w:after="0" w:line="240" w:lineRule="auto"/>
      </w:pPr>
      <w:r>
        <w:separator/>
      </w:r>
    </w:p>
  </w:endnote>
  <w:endnote w:type="continuationSeparator" w:id="0">
    <w:p w14:paraId="107EAA4D" w14:textId="77777777" w:rsidR="006A630F" w:rsidRDefault="006A630F"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1DDE9D16" w:rsidR="003C0115" w:rsidRPr="000B630C" w:rsidRDefault="003C0115">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F72DB7">
          <w:rPr>
            <w:rFonts w:ascii="Arial" w:hAnsi="Arial" w:cs="Arial"/>
            <w:noProof/>
            <w:sz w:val="20"/>
            <w:szCs w:val="20"/>
          </w:rPr>
          <w:t>26</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3C0115" w:rsidRDefault="003C0115"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31483706"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3C0115" w:rsidRDefault="003C011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92E28" w14:textId="77777777" w:rsidR="006A630F" w:rsidRDefault="006A630F" w:rsidP="00997F82">
      <w:pPr>
        <w:spacing w:after="0" w:line="240" w:lineRule="auto"/>
      </w:pPr>
      <w:r>
        <w:separator/>
      </w:r>
    </w:p>
  </w:footnote>
  <w:footnote w:type="continuationSeparator" w:id="0">
    <w:p w14:paraId="1200FB87" w14:textId="77777777" w:rsidR="006A630F" w:rsidRDefault="006A630F" w:rsidP="00997F82">
      <w:pPr>
        <w:spacing w:after="0" w:line="240" w:lineRule="auto"/>
      </w:pPr>
      <w:r>
        <w:continuationSeparator/>
      </w:r>
    </w:p>
  </w:footnote>
  <w:footnote w:id="1">
    <w:p w14:paraId="67386EBB" w14:textId="790D088D" w:rsidR="003C0115" w:rsidRPr="00465132" w:rsidRDefault="003C0115">
      <w:pPr>
        <w:pStyle w:val="Textpoznmkypodiarou"/>
        <w:rPr>
          <w:sz w:val="16"/>
          <w:szCs w:val="16"/>
        </w:rPr>
      </w:pPr>
      <w:ins w:id="73" w:author="Autor">
        <w:r w:rsidRPr="00465132">
          <w:rPr>
            <w:rStyle w:val="Odkaznapoznmkupodiarou"/>
            <w:sz w:val="16"/>
            <w:szCs w:val="16"/>
          </w:rPr>
          <w:footnoteRef/>
        </w:r>
        <w:r w:rsidRPr="00465132">
          <w:rPr>
            <w:sz w:val="16"/>
            <w:szCs w:val="16"/>
          </w:rPr>
          <w:t xml:space="preserve"> 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predfinancovania, nie žiadosť o platbu – zúčtovanie predfinancovania, ktorá v takom prípade plní úlohu záverečnej žiadosti o platbu.</w:t>
        </w:r>
      </w:ins>
    </w:p>
  </w:footnote>
  <w:footnote w:id="2">
    <w:p w14:paraId="2D71C0E7" w14:textId="7675BE7E" w:rsidR="003C0115" w:rsidRPr="00B33449" w:rsidRDefault="003C0115" w:rsidP="00997F82">
      <w:pPr>
        <w:pStyle w:val="Odsekzoznamu"/>
        <w:spacing w:before="60" w:after="60" w:line="240" w:lineRule="auto"/>
        <w:ind w:left="284" w:hanging="284"/>
        <w:jc w:val="both"/>
        <w:rPr>
          <w:rFonts w:ascii="Arial" w:hAnsi="Arial" w:cs="Arial"/>
          <w:sz w:val="16"/>
          <w:szCs w:val="16"/>
        </w:rPr>
      </w:pPr>
      <w:r w:rsidRPr="00B33449">
        <w:rPr>
          <w:rStyle w:val="Odkaznapoznmkupodiarou"/>
          <w:rFonts w:ascii="Arial" w:hAnsi="Arial" w:cs="Arial"/>
          <w:sz w:val="16"/>
          <w:szCs w:val="16"/>
        </w:rPr>
        <w:footnoteRef/>
      </w:r>
      <w:r>
        <w:rPr>
          <w:rFonts w:ascii="Arial" w:hAnsi="Arial" w:cs="Arial"/>
          <w:sz w:val="16"/>
          <w:szCs w:val="16"/>
        </w:rPr>
        <w:tab/>
      </w:r>
      <w:r w:rsidRPr="00B33449">
        <w:rPr>
          <w:rFonts w:ascii="Arial" w:hAnsi="Arial" w:cs="Arial"/>
          <w:bCs/>
          <w:sz w:val="16"/>
          <w:szCs w:val="16"/>
        </w:rPr>
        <w:t xml:space="preserve">Ak </w:t>
      </w:r>
      <w:r>
        <w:rPr>
          <w:rFonts w:ascii="Arial" w:hAnsi="Arial" w:cs="Arial"/>
          <w:bCs/>
          <w:sz w:val="16"/>
          <w:szCs w:val="16"/>
        </w:rPr>
        <w:t>žiadateľ</w:t>
      </w:r>
      <w:r w:rsidRPr="00B33449">
        <w:rPr>
          <w:rFonts w:ascii="Arial" w:hAnsi="Arial" w:cs="Arial"/>
          <w:bCs/>
          <w:sz w:val="16"/>
          <w:szCs w:val="16"/>
        </w:rPr>
        <w:t xml:space="preserve"> pôsobí v sektoroch, uvedených v písm. a), b) alebo c) </w:t>
      </w:r>
      <w:r>
        <w:rPr>
          <w:rFonts w:ascii="Arial" w:hAnsi="Arial" w:cs="Arial"/>
          <w:bCs/>
          <w:sz w:val="16"/>
          <w:szCs w:val="16"/>
        </w:rPr>
        <w:t xml:space="preserve">bodu 1 </w:t>
      </w:r>
      <w:r w:rsidRPr="00B33449">
        <w:rPr>
          <w:rFonts w:ascii="Arial" w:hAnsi="Arial" w:cs="Arial"/>
          <w:bCs/>
          <w:sz w:val="16"/>
          <w:szCs w:val="16"/>
        </w:rPr>
        <w:t>a zároveň pôsobí v jednom alebo viacerých iných sektoroch alebo vyvíja ďalšie činnosti, ktoré patria do pôsobnosti schémy</w:t>
      </w:r>
      <w:r>
        <w:rPr>
          <w:rFonts w:ascii="Arial" w:hAnsi="Arial" w:cs="Arial"/>
          <w:bCs/>
          <w:sz w:val="16"/>
          <w:szCs w:val="16"/>
        </w:rPr>
        <w:t xml:space="preserve"> pomoci</w:t>
      </w:r>
      <w:r w:rsidRPr="00B33449">
        <w:rPr>
          <w:rFonts w:ascii="Arial" w:hAnsi="Arial" w:cs="Arial"/>
          <w:bCs/>
          <w:sz w:val="16"/>
          <w:szCs w:val="16"/>
        </w:rPr>
        <w:t xml:space="preserve">, je oprávneným Prijímateľom pomoci podľa schémy </w:t>
      </w:r>
      <w:r>
        <w:rPr>
          <w:rFonts w:ascii="Arial" w:hAnsi="Arial" w:cs="Arial"/>
          <w:bCs/>
          <w:sz w:val="16"/>
          <w:szCs w:val="16"/>
        </w:rPr>
        <w:t xml:space="preserve">pomoci </w:t>
      </w:r>
      <w:r w:rsidRPr="00B33449">
        <w:rPr>
          <w:rFonts w:ascii="Arial" w:hAnsi="Arial" w:cs="Arial"/>
          <w:bCs/>
          <w:sz w:val="16"/>
          <w:szCs w:val="16"/>
        </w:rPr>
        <w:t xml:space="preserve">len na pomoc, poskytnutú v súvislosti s týmito ďalšími sektormi alebo na tieto ďalšie činnosti za podmienky, že zabezpečí oddelené vedenie nákladov súvisiacich s vykonávaním činností, ktoré patria do pôsobnosti </w:t>
      </w:r>
      <w:r>
        <w:rPr>
          <w:rFonts w:ascii="Arial" w:hAnsi="Arial" w:cs="Arial"/>
          <w:bCs/>
          <w:sz w:val="16"/>
          <w:szCs w:val="16"/>
        </w:rPr>
        <w:t>výzvy</w:t>
      </w:r>
      <w:r w:rsidRPr="00B33449">
        <w:rPr>
          <w:rFonts w:ascii="Arial" w:hAnsi="Arial" w:cs="Arial"/>
          <w:bCs/>
          <w:sz w:val="16"/>
          <w:szCs w:val="16"/>
        </w:rPr>
        <w:t xml:space="preserve"> a oddelené vedenie nákladov súvisiacich s</w:t>
      </w:r>
      <w:r>
        <w:rPr>
          <w:rFonts w:ascii="Arial" w:hAnsi="Arial" w:cs="Arial"/>
          <w:bCs/>
          <w:sz w:val="16"/>
          <w:szCs w:val="16"/>
        </w:rPr>
        <w:t> </w:t>
      </w:r>
      <w:r w:rsidRPr="00B33449">
        <w:rPr>
          <w:rFonts w:ascii="Arial" w:hAnsi="Arial" w:cs="Arial"/>
          <w:bCs/>
          <w:sz w:val="16"/>
          <w:szCs w:val="16"/>
        </w:rPr>
        <w:t>vykonávaním činností v sektoroch vylúčených z rozsahu pôsobnosti schémy</w:t>
      </w:r>
      <w:r>
        <w:rPr>
          <w:rFonts w:ascii="Arial" w:hAnsi="Arial" w:cs="Arial"/>
          <w:bCs/>
          <w:sz w:val="16"/>
          <w:szCs w:val="16"/>
        </w:rPr>
        <w:t xml:space="preserve"> pomoci.</w:t>
      </w:r>
    </w:p>
  </w:footnote>
  <w:footnote w:id="3">
    <w:p w14:paraId="0002355D" w14:textId="5D5EFE9D" w:rsidR="003C0115" w:rsidRPr="008D12FA" w:rsidRDefault="003C0115" w:rsidP="00997F82">
      <w:pPr>
        <w:pStyle w:val="Textpoznmkypodiarou"/>
        <w:ind w:left="284" w:right="-286" w:hanging="284"/>
        <w:jc w:val="both"/>
        <w:rPr>
          <w:rFonts w:ascii="Arial" w:hAnsi="Arial" w:cs="Arial"/>
          <w:sz w:val="16"/>
          <w:szCs w:val="16"/>
        </w:rPr>
      </w:pPr>
      <w:r>
        <w:rPr>
          <w:rStyle w:val="Odkaznapoznmkupodiarou"/>
        </w:rPr>
        <w:footnoteRef/>
      </w:r>
      <w:r>
        <w:tab/>
      </w:r>
      <w:r w:rsidRPr="008D12FA">
        <w:rPr>
          <w:rFonts w:ascii="Arial" w:hAnsi="Arial" w:cs="Arial"/>
          <w:sz w:val="16"/>
          <w:szCs w:val="16"/>
        </w:rPr>
        <w:t xml:space="preserve">Podľa čl. 2 ods. 2 </w:t>
      </w:r>
      <w:r w:rsidRPr="008D12FA">
        <w:rPr>
          <w:rFonts w:ascii="Arial" w:hAnsi="Arial" w:cs="Arial"/>
          <w:i/>
          <w:sz w:val="16"/>
          <w:szCs w:val="16"/>
        </w:rPr>
        <w:t>nariadenia Komisie (EÚ) č. 1407/2013 z 18. decembra 2013 o uplatňovaní článkov 107 a 108 Zmluvy o</w:t>
      </w:r>
      <w:r>
        <w:rPr>
          <w:rFonts w:ascii="Arial" w:hAnsi="Arial" w:cs="Arial"/>
          <w:i/>
          <w:sz w:val="16"/>
          <w:szCs w:val="16"/>
        </w:rPr>
        <w:t> </w:t>
      </w:r>
      <w:r w:rsidRPr="008D12FA">
        <w:rPr>
          <w:rFonts w:ascii="Arial" w:hAnsi="Arial" w:cs="Arial"/>
          <w:i/>
          <w:sz w:val="16"/>
          <w:szCs w:val="16"/>
        </w:rPr>
        <w:t>fungovaní Európskej únie na pomoc de minimis</w:t>
      </w:r>
      <w:r w:rsidRPr="008D12FA">
        <w:rPr>
          <w:rFonts w:ascii="Arial" w:hAnsi="Arial" w:cs="Arial"/>
          <w:sz w:val="16"/>
          <w:szCs w:val="16"/>
        </w:rPr>
        <w:t xml:space="preserve"> a v súlade so </w:t>
      </w:r>
      <w:r w:rsidRPr="008D12FA">
        <w:rPr>
          <w:rFonts w:ascii="Arial" w:hAnsi="Arial" w:cs="Arial"/>
          <w:i/>
          <w:sz w:val="16"/>
          <w:szCs w:val="16"/>
        </w:rPr>
        <w:t>Schémou minimálnej pomoci na podporu mikro a malých podnikov</w:t>
      </w:r>
      <w:r w:rsidRPr="008D12FA">
        <w:rPr>
          <w:rFonts w:ascii="Arial" w:hAnsi="Arial" w:cs="Arial"/>
          <w:sz w:val="16"/>
          <w:szCs w:val="16"/>
        </w:rPr>
        <w:t xml:space="preserve"> „jediný podnik“ zahŕňa všetky subjekty vykonávajúce hospodársku činnosť, medzi ktorými je aspoň jeden z týchto vzťahov:</w:t>
      </w:r>
    </w:p>
    <w:p w14:paraId="6FC5E349" w14:textId="77777777" w:rsidR="003C0115" w:rsidRPr="008D12FA" w:rsidRDefault="003C0115"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väčšinu hlasovacích práv akcionárov alebo spoločníkov v inom subjekte vykonávajúcom hospodársku činnosť; </w:t>
      </w:r>
    </w:p>
    <w:p w14:paraId="15AD51B2" w14:textId="77777777" w:rsidR="003C0115" w:rsidRPr="008D12FA" w:rsidRDefault="003C0115"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vymenovať alebo odvolať väčšinu členov správneho, riadiaceho alebo dozorného orgánu iného subjektu vykonávajúceho hospodársku činnosť; </w:t>
      </w:r>
    </w:p>
    <w:p w14:paraId="3523E9C3" w14:textId="77777777" w:rsidR="003C0115" w:rsidRPr="008D12FA" w:rsidRDefault="003C0115"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14:paraId="3DCBBE59" w14:textId="77777777" w:rsidR="003C0115" w:rsidRDefault="003C0115" w:rsidP="00997F82">
      <w:pPr>
        <w:pStyle w:val="Textpoznmkypodiarou"/>
        <w:numPr>
          <w:ilvl w:val="0"/>
          <w:numId w:val="51"/>
        </w:numPr>
        <w:ind w:right="-286"/>
        <w:jc w:val="both"/>
      </w:pPr>
      <w:r w:rsidRPr="008C77E2">
        <w:rPr>
          <w:rFonts w:ascii="Arial" w:hAnsi="Arial" w:cs="Arial"/>
          <w:sz w:val="16"/>
          <w:szCs w:val="16"/>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4">
    <w:p w14:paraId="12685782" w14:textId="77777777" w:rsidR="003C0115" w:rsidRPr="00726901" w:rsidDel="00D93223" w:rsidRDefault="003C0115" w:rsidP="00AA7832">
      <w:pPr>
        <w:pStyle w:val="Textpoznmkypodiarou"/>
        <w:jc w:val="both"/>
        <w:rPr>
          <w:del w:id="188" w:author="Autor"/>
          <w:bCs/>
        </w:rPr>
      </w:pPr>
      <w:del w:id="189" w:author="Autor">
        <w:r w:rsidDel="00D93223">
          <w:rPr>
            <w:rStyle w:val="Odkaznapoznmkupodiarou"/>
          </w:rPr>
          <w:footnoteRef/>
        </w:r>
        <w:r w:rsidDel="00D93223">
          <w:delText xml:space="preserve"> </w:delText>
        </w:r>
        <w:r w:rsidRPr="00726901" w:rsidDel="00D93223">
          <w:rPr>
            <w:b/>
          </w:rPr>
          <w:delText xml:space="preserve">Ukončenie realizácie </w:delText>
        </w:r>
        <w:r w:rsidDel="00D93223">
          <w:rPr>
            <w:b/>
          </w:rPr>
          <w:delText xml:space="preserve">aktivity projektu </w:delText>
        </w:r>
        <w:r w:rsidRPr="00726901" w:rsidDel="00D93223">
          <w:delText xml:space="preserve">– predstavuje ukončenie tzv. fyzickej realizácie </w:delText>
        </w:r>
        <w:r w:rsidDel="00D93223">
          <w:delText>p</w:delText>
        </w:r>
        <w:r w:rsidRPr="00726901" w:rsidDel="00D93223">
          <w:delText xml:space="preserve">rojektu. Realizácia aktivít </w:delText>
        </w:r>
        <w:r w:rsidDel="00D93223">
          <w:delText>p</w:delText>
        </w:r>
        <w:r w:rsidRPr="00726901" w:rsidDel="00D93223">
          <w:delText>rojektu sa považuje za ukončenú v kalendárny deň, kedy Užívateľ kumulatívne splní nižšie uvedené podmienky:</w:delText>
        </w:r>
      </w:del>
    </w:p>
    <w:p w14:paraId="47F1E38D" w14:textId="77777777" w:rsidR="003C0115" w:rsidRPr="00726901" w:rsidDel="00D93223" w:rsidRDefault="003C0115" w:rsidP="00AA7832">
      <w:pPr>
        <w:pStyle w:val="Textpoznmkypodiarou"/>
        <w:numPr>
          <w:ilvl w:val="0"/>
          <w:numId w:val="67"/>
        </w:numPr>
        <w:jc w:val="both"/>
        <w:rPr>
          <w:del w:id="190" w:author="Autor"/>
        </w:rPr>
      </w:pPr>
      <w:del w:id="191" w:author="Autor">
        <w:r w:rsidDel="00D93223">
          <w:delText>f</w:delText>
        </w:r>
        <w:r w:rsidRPr="00726901" w:rsidDel="00D93223">
          <w:delText>yzicky sa zrealizovali všetky Aktivity Projektu,</w:delText>
        </w:r>
      </w:del>
    </w:p>
    <w:p w14:paraId="25B38372" w14:textId="77777777" w:rsidR="003C0115" w:rsidDel="00D93223" w:rsidRDefault="003C0115" w:rsidP="00AA7832">
      <w:pPr>
        <w:pStyle w:val="Textpoznmkypodiarou"/>
        <w:numPr>
          <w:ilvl w:val="0"/>
          <w:numId w:val="67"/>
        </w:numPr>
        <w:jc w:val="both"/>
        <w:rPr>
          <w:del w:id="192" w:author="Autor"/>
        </w:rPr>
      </w:pPr>
      <w:del w:id="193" w:author="Autor">
        <w:r w:rsidDel="00D93223">
          <w:delText>p</w:delText>
        </w:r>
        <w:r w:rsidRPr="00726901" w:rsidDel="00D93223">
          <w:delText>redmet Projektu bol riadne dodaný Užívateľovi, Užívateľ ho prevzal a ak to vyplýva z charakteru plnenia je prevádzkyschopný, resp. sa sfunkčnil a/alebo aplikoval tak, ako sa to predpokladalo v Schválenej žiadosti o príspevok.</w:delText>
        </w:r>
      </w:del>
    </w:p>
  </w:footnote>
  <w:footnote w:id="5">
    <w:p w14:paraId="4C52345F" w14:textId="77777777" w:rsidR="003C0115" w:rsidRPr="003F3414" w:rsidRDefault="003C0115" w:rsidP="00997F82">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Nariadenie komisie (EÚ) č. 1407/2013. z 18. decembra 2013. o uplatňovaní článkov 107 a 108 Zmluvy o fungovaní Európskej únie na pomoc de minimis</w:t>
      </w:r>
    </w:p>
  </w:footnote>
  <w:footnote w:id="6">
    <w:p w14:paraId="6499A40B" w14:textId="251124C3" w:rsidR="003C0115" w:rsidRDefault="003C0115" w:rsidP="00997F82">
      <w:pPr>
        <w:pStyle w:val="Textpoznmkypodiarou"/>
        <w:tabs>
          <w:tab w:val="left" w:pos="284"/>
        </w:tabs>
        <w:ind w:left="284" w:hanging="284"/>
      </w:pPr>
      <w:r>
        <w:rPr>
          <w:rStyle w:val="Odkaznapoznmkupodiarou"/>
        </w:rPr>
        <w:footnoteRef/>
      </w:r>
      <w:r>
        <w:tab/>
      </w:r>
      <w:r w:rsidRPr="0044680B">
        <w:rPr>
          <w:rFonts w:ascii="Arial" w:hAnsi="Arial" w:cs="Arial"/>
          <w:sz w:val="16"/>
          <w:szCs w:val="16"/>
        </w:rPr>
        <w:t xml:space="preserve">Value for money predstavuje výšku príspevku v EUR na (dosiahnutú, vytvorenú) jednotku merateľného ukazovateľa hlavnej aktivity projektu </w:t>
      </w:r>
      <w:r w:rsidRPr="00F36A40">
        <w:rPr>
          <w:rFonts w:ascii="Arial" w:hAnsi="Arial" w:cs="Arial"/>
          <w:sz w:val="16"/>
          <w:szCs w:val="16"/>
        </w:rPr>
        <w:t>(A104 Počet vytvorených pracovných miest)</w:t>
      </w:r>
      <w:r>
        <w:rPr>
          <w:rFonts w:ascii="Arial" w:hAnsi="Arial" w:cs="Arial"/>
          <w:sz w:val="16"/>
          <w:szCs w:val="16"/>
        </w:rPr>
        <w:t>.</w:t>
      </w:r>
    </w:p>
  </w:footnote>
  <w:footnote w:id="7">
    <w:p w14:paraId="75372597" w14:textId="58F7A4E1" w:rsidR="003C0115" w:rsidRPr="003F3414" w:rsidRDefault="003C0115"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349DB17A" w:rsidR="003C0115" w:rsidRPr="001F013A" w:rsidRDefault="003C0115" w:rsidP="00DD3EE2">
    <w:pPr>
      <w:pStyle w:val="Hlavika"/>
      <w:rPr>
        <w:rFonts w:ascii="Arial Narrow" w:hAnsi="Arial Narrow"/>
        <w:sz w:val="20"/>
      </w:rPr>
    </w:pPr>
    <w:r w:rsidRPr="004C2F1F">
      <w:rPr>
        <w:rFonts w:ascii="Arial Narrow" w:hAnsi="Arial Narrow"/>
        <w:noProof/>
        <w:sz w:val="20"/>
      </w:rPr>
      <w:drawing>
        <wp:anchor distT="0" distB="0" distL="114300" distR="114300" simplePos="0" relativeHeight="251662336" behindDoc="1" locked="0" layoutInCell="1" allowOverlap="1" wp14:anchorId="4AAE4C0E" wp14:editId="3A7CFD64">
          <wp:simplePos x="0" y="0"/>
          <wp:positionH relativeFrom="column">
            <wp:posOffset>4221354</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Pr>
        <w:rFonts w:ascii="Arial Narrow" w:hAnsi="Arial Narrow"/>
        <w:noProof/>
        <w:sz w:val="20"/>
      </w:rPr>
      <w:drawing>
        <wp:anchor distT="0" distB="0" distL="114300" distR="114300" simplePos="0" relativeHeight="251663360" behindDoc="0" locked="0" layoutInCell="1" allowOverlap="1" wp14:anchorId="32542572" wp14:editId="35E9131E">
          <wp:simplePos x="0" y="0"/>
          <wp:positionH relativeFrom="column">
            <wp:posOffset>2402205</wp:posOffset>
          </wp:positionH>
          <wp:positionV relativeFrom="paragraph">
            <wp:posOffset>-6985</wp:posOffset>
          </wp:positionV>
          <wp:extent cx="1529715" cy="347980"/>
          <wp:effectExtent l="0" t="0" r="0" b="0"/>
          <wp:wrapSquare wrapText="bothSides"/>
          <wp:docPr id="2" name="Obrázok 2"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rri.png"/>
                  <pic:cNvPicPr/>
                </pic:nvPicPr>
                <pic:blipFill>
                  <a:blip r:embed="rId2">
                    <a:extLst>
                      <a:ext uri="{28A0092B-C50C-407E-A947-70E740481C1C}">
                        <a14:useLocalDpi xmlns:a14="http://schemas.microsoft.com/office/drawing/2010/main" val="0"/>
                      </a:ext>
                    </a:extLst>
                  </a:blip>
                  <a:stretch>
                    <a:fillRect/>
                  </a:stretch>
                </pic:blipFill>
                <pic:spPr>
                  <a:xfrm>
                    <a:off x="0" y="0"/>
                    <a:ext cx="1529715" cy="347980"/>
                  </a:xfrm>
                  <a:prstGeom prst="rect">
                    <a:avLst/>
                  </a:prstGeom>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6779351A">
          <wp:simplePos x="0" y="0"/>
          <wp:positionH relativeFrom="column">
            <wp:posOffset>1288755</wp:posOffset>
          </wp:positionH>
          <wp:positionV relativeFrom="paragraph">
            <wp:posOffset>-73968</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Pr>
        <w:rFonts w:ascii="Arial Narrow" w:hAnsi="Arial Narrow"/>
        <w:noProof/>
        <w:sz w:val="20"/>
      </w:rPr>
      <w:drawing>
        <wp:inline distT="0" distB="0" distL="0" distR="0" wp14:anchorId="006550C5" wp14:editId="3EC620AC">
          <wp:extent cx="446186" cy="379562"/>
          <wp:effectExtent l="0" t="0" r="0" b="1905"/>
          <wp:docPr id="1" name="Obrázok 1" descr="Obrázok, na ktorom je hra, znak, jedlo, kreslenie&#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mas.png"/>
                  <pic:cNvPicPr/>
                </pic:nvPicPr>
                <pic:blipFill>
                  <a:blip r:embed="rId4">
                    <a:extLst>
                      <a:ext uri="{28A0092B-C50C-407E-A947-70E740481C1C}">
                        <a14:useLocalDpi xmlns:a14="http://schemas.microsoft.com/office/drawing/2010/main" val="0"/>
                      </a:ext>
                    </a:extLst>
                  </a:blip>
                  <a:stretch>
                    <a:fillRect/>
                  </a:stretch>
                </pic:blipFill>
                <pic:spPr>
                  <a:xfrm>
                    <a:off x="0" y="0"/>
                    <a:ext cx="456393" cy="388245"/>
                  </a:xfrm>
                  <a:prstGeom prst="rect">
                    <a:avLst/>
                  </a:prstGeom>
                </pic:spPr>
              </pic:pic>
            </a:graphicData>
          </a:graphic>
        </wp:inline>
      </w:drawing>
    </w:r>
  </w:p>
  <w:p w14:paraId="25C2BAF4" w14:textId="77777777" w:rsidR="003C0115" w:rsidRPr="00FC401E" w:rsidRDefault="003C0115"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3"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4"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6" w15:restartNumberingAfterBreak="0">
    <w:nsid w:val="1D7842AF"/>
    <w:multiLevelType w:val="multilevel"/>
    <w:tmpl w:val="080051EA"/>
    <w:lvl w:ilvl="0">
      <w:start w:val="2"/>
      <w:numFmt w:val="decimal"/>
      <w:lvlText w:val="%1."/>
      <w:lvlJc w:val="left"/>
      <w:pPr>
        <w:ind w:left="720" w:hanging="360"/>
      </w:pPr>
      <w:rPr>
        <w:rFonts w:hint="default"/>
        <w:color w:val="FFFFFF" w:themeColor="background1"/>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E7C518A"/>
    <w:multiLevelType w:val="hybridMultilevel"/>
    <w:tmpl w:val="C69275A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5" w15:restartNumberingAfterBreak="0">
    <w:nsid w:val="401F1B36"/>
    <w:multiLevelType w:val="hybridMultilevel"/>
    <w:tmpl w:val="4672FE82"/>
    <w:lvl w:ilvl="0" w:tplc="041B0019">
      <w:start w:val="1"/>
      <w:numFmt w:val="lowerLetter"/>
      <w:lvlText w:val="%1."/>
      <w:lvlJc w:val="left"/>
      <w:pPr>
        <w:ind w:left="720" w:hanging="360"/>
      </w:pPr>
    </w:lvl>
    <w:lvl w:ilvl="1" w:tplc="041B0017">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8"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9"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44412506"/>
    <w:multiLevelType w:val="multilevel"/>
    <w:tmpl w:val="080051EA"/>
    <w:lvl w:ilvl="0">
      <w:start w:val="2"/>
      <w:numFmt w:val="decimal"/>
      <w:lvlText w:val="%1."/>
      <w:lvlJc w:val="left"/>
      <w:pPr>
        <w:ind w:left="720" w:hanging="360"/>
      </w:pPr>
      <w:rPr>
        <w:rFonts w:hint="default"/>
        <w:color w:val="FFFFFF" w:themeColor="background1"/>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5"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566660D8"/>
    <w:multiLevelType w:val="multilevel"/>
    <w:tmpl w:val="080051EA"/>
    <w:lvl w:ilvl="0">
      <w:start w:val="2"/>
      <w:numFmt w:val="decimal"/>
      <w:lvlText w:val="%1."/>
      <w:lvlJc w:val="left"/>
      <w:pPr>
        <w:ind w:left="720" w:hanging="360"/>
      </w:pPr>
      <w:rPr>
        <w:rFonts w:hint="default"/>
        <w:color w:val="FFFFFF" w:themeColor="background1"/>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8"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0"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1" w15:restartNumberingAfterBreak="0">
    <w:nsid w:val="664A7268"/>
    <w:multiLevelType w:val="multilevel"/>
    <w:tmpl w:val="68B457C2"/>
    <w:lvl w:ilvl="0">
      <w:start w:val="2"/>
      <w:numFmt w:val="decimal"/>
      <w:lvlText w:val="%1."/>
      <w:lvlJc w:val="left"/>
      <w:pPr>
        <w:ind w:left="720" w:hanging="360"/>
      </w:pPr>
      <w:rPr>
        <w:rFonts w:hint="default"/>
        <w:color w:val="FFFFFF" w:themeColor="background1"/>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3"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8"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60"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1"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3"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4" w15:restartNumberingAfterBreak="0">
    <w:nsid w:val="757F5045"/>
    <w:multiLevelType w:val="hybridMultilevel"/>
    <w:tmpl w:val="E71A562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5"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6"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7B8C70F1"/>
    <w:multiLevelType w:val="multilevel"/>
    <w:tmpl w:val="DE7E4126"/>
    <w:lvl w:ilvl="0">
      <w:start w:val="3"/>
      <w:numFmt w:val="decimal"/>
      <w:lvlText w:val="%1."/>
      <w:lvlJc w:val="left"/>
      <w:pPr>
        <w:ind w:left="720" w:hanging="360"/>
      </w:pPr>
      <w:rPr>
        <w:rFonts w:hint="default"/>
        <w:color w:val="FFFFFF" w:themeColor="background1"/>
      </w:rPr>
    </w:lvl>
    <w:lvl w:ilvl="1">
      <w:start w:val="3"/>
      <w:numFmt w:val="decimal"/>
      <w:isLgl/>
      <w:lvlText w:val="%1.%2"/>
      <w:lvlJc w:val="left"/>
      <w:pPr>
        <w:ind w:left="720" w:hanging="360"/>
      </w:pPr>
      <w:rPr>
        <w:rFonts w:hint="default"/>
        <w:b/>
        <w:bCs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7BA821C3"/>
    <w:multiLevelType w:val="hybridMultilevel"/>
    <w:tmpl w:val="CB14416A"/>
    <w:lvl w:ilvl="0" w:tplc="041B0001">
      <w:start w:val="1"/>
      <w:numFmt w:val="bullet"/>
      <w:lvlText w:val=""/>
      <w:lvlJc w:val="left"/>
      <w:pPr>
        <w:ind w:left="805" w:hanging="360"/>
      </w:pPr>
      <w:rPr>
        <w:rFonts w:ascii="Symbol" w:hAnsi="Symbol" w:hint="default"/>
      </w:rPr>
    </w:lvl>
    <w:lvl w:ilvl="1" w:tplc="041B0003" w:tentative="1">
      <w:start w:val="1"/>
      <w:numFmt w:val="bullet"/>
      <w:lvlText w:val="o"/>
      <w:lvlJc w:val="left"/>
      <w:pPr>
        <w:ind w:left="1525" w:hanging="360"/>
      </w:pPr>
      <w:rPr>
        <w:rFonts w:ascii="Courier New" w:hAnsi="Courier New" w:cs="Courier New" w:hint="default"/>
      </w:rPr>
    </w:lvl>
    <w:lvl w:ilvl="2" w:tplc="041B0005" w:tentative="1">
      <w:start w:val="1"/>
      <w:numFmt w:val="bullet"/>
      <w:lvlText w:val=""/>
      <w:lvlJc w:val="left"/>
      <w:pPr>
        <w:ind w:left="2245" w:hanging="360"/>
      </w:pPr>
      <w:rPr>
        <w:rFonts w:ascii="Wingdings" w:hAnsi="Wingdings" w:hint="default"/>
      </w:rPr>
    </w:lvl>
    <w:lvl w:ilvl="3" w:tplc="041B0001" w:tentative="1">
      <w:start w:val="1"/>
      <w:numFmt w:val="bullet"/>
      <w:lvlText w:val=""/>
      <w:lvlJc w:val="left"/>
      <w:pPr>
        <w:ind w:left="2965" w:hanging="360"/>
      </w:pPr>
      <w:rPr>
        <w:rFonts w:ascii="Symbol" w:hAnsi="Symbol" w:hint="default"/>
      </w:rPr>
    </w:lvl>
    <w:lvl w:ilvl="4" w:tplc="041B0003" w:tentative="1">
      <w:start w:val="1"/>
      <w:numFmt w:val="bullet"/>
      <w:lvlText w:val="o"/>
      <w:lvlJc w:val="left"/>
      <w:pPr>
        <w:ind w:left="3685" w:hanging="360"/>
      </w:pPr>
      <w:rPr>
        <w:rFonts w:ascii="Courier New" w:hAnsi="Courier New" w:cs="Courier New" w:hint="default"/>
      </w:rPr>
    </w:lvl>
    <w:lvl w:ilvl="5" w:tplc="041B0005" w:tentative="1">
      <w:start w:val="1"/>
      <w:numFmt w:val="bullet"/>
      <w:lvlText w:val=""/>
      <w:lvlJc w:val="left"/>
      <w:pPr>
        <w:ind w:left="4405" w:hanging="360"/>
      </w:pPr>
      <w:rPr>
        <w:rFonts w:ascii="Wingdings" w:hAnsi="Wingdings" w:hint="default"/>
      </w:rPr>
    </w:lvl>
    <w:lvl w:ilvl="6" w:tplc="041B0001" w:tentative="1">
      <w:start w:val="1"/>
      <w:numFmt w:val="bullet"/>
      <w:lvlText w:val=""/>
      <w:lvlJc w:val="left"/>
      <w:pPr>
        <w:ind w:left="5125" w:hanging="360"/>
      </w:pPr>
      <w:rPr>
        <w:rFonts w:ascii="Symbol" w:hAnsi="Symbol" w:hint="default"/>
      </w:rPr>
    </w:lvl>
    <w:lvl w:ilvl="7" w:tplc="041B0003" w:tentative="1">
      <w:start w:val="1"/>
      <w:numFmt w:val="bullet"/>
      <w:lvlText w:val="o"/>
      <w:lvlJc w:val="left"/>
      <w:pPr>
        <w:ind w:left="5845" w:hanging="360"/>
      </w:pPr>
      <w:rPr>
        <w:rFonts w:ascii="Courier New" w:hAnsi="Courier New" w:cs="Courier New" w:hint="default"/>
      </w:rPr>
    </w:lvl>
    <w:lvl w:ilvl="8" w:tplc="041B0005" w:tentative="1">
      <w:start w:val="1"/>
      <w:numFmt w:val="bullet"/>
      <w:lvlText w:val=""/>
      <w:lvlJc w:val="left"/>
      <w:pPr>
        <w:ind w:left="6565" w:hanging="360"/>
      </w:pPr>
      <w:rPr>
        <w:rFonts w:ascii="Wingdings" w:hAnsi="Wingdings" w:hint="default"/>
      </w:rPr>
    </w:lvl>
  </w:abstractNum>
  <w:abstractNum w:abstractNumId="69"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70"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8"/>
  </w:num>
  <w:num w:numId="2">
    <w:abstractNumId w:val="60"/>
  </w:num>
  <w:num w:numId="3">
    <w:abstractNumId w:val="25"/>
  </w:num>
  <w:num w:numId="4">
    <w:abstractNumId w:val="33"/>
  </w:num>
  <w:num w:numId="5">
    <w:abstractNumId w:val="70"/>
  </w:num>
  <w:num w:numId="6">
    <w:abstractNumId w:val="0"/>
  </w:num>
  <w:num w:numId="7">
    <w:abstractNumId w:val="14"/>
  </w:num>
  <w:num w:numId="8">
    <w:abstractNumId w:val="56"/>
  </w:num>
  <w:num w:numId="9">
    <w:abstractNumId w:val="19"/>
  </w:num>
  <w:num w:numId="10">
    <w:abstractNumId w:val="5"/>
  </w:num>
  <w:num w:numId="11">
    <w:abstractNumId w:val="22"/>
  </w:num>
  <w:num w:numId="12">
    <w:abstractNumId w:val="23"/>
  </w:num>
  <w:num w:numId="13">
    <w:abstractNumId w:val="6"/>
  </w:num>
  <w:num w:numId="14">
    <w:abstractNumId w:val="10"/>
  </w:num>
  <w:num w:numId="15">
    <w:abstractNumId w:val="57"/>
  </w:num>
  <w:num w:numId="16">
    <w:abstractNumId w:val="1"/>
  </w:num>
  <w:num w:numId="17">
    <w:abstractNumId w:val="65"/>
  </w:num>
  <w:num w:numId="18">
    <w:abstractNumId w:val="26"/>
  </w:num>
  <w:num w:numId="19">
    <w:abstractNumId w:val="44"/>
  </w:num>
  <w:num w:numId="20">
    <w:abstractNumId w:val="58"/>
  </w:num>
  <w:num w:numId="21">
    <w:abstractNumId w:val="52"/>
  </w:num>
  <w:num w:numId="22">
    <w:abstractNumId w:val="45"/>
  </w:num>
  <w:num w:numId="23">
    <w:abstractNumId w:val="7"/>
  </w:num>
  <w:num w:numId="24">
    <w:abstractNumId w:val="37"/>
  </w:num>
  <w:num w:numId="25">
    <w:abstractNumId w:val="47"/>
  </w:num>
  <w:num w:numId="26">
    <w:abstractNumId w:val="49"/>
  </w:num>
  <w:num w:numId="27">
    <w:abstractNumId w:val="69"/>
  </w:num>
  <w:num w:numId="28">
    <w:abstractNumId w:val="18"/>
  </w:num>
  <w:num w:numId="29">
    <w:abstractNumId w:val="13"/>
  </w:num>
  <w:num w:numId="30">
    <w:abstractNumId w:val="31"/>
  </w:num>
  <w:num w:numId="31">
    <w:abstractNumId w:val="8"/>
  </w:num>
  <w:num w:numId="32">
    <w:abstractNumId w:val="11"/>
  </w:num>
  <w:num w:numId="33">
    <w:abstractNumId w:val="20"/>
  </w:num>
  <w:num w:numId="34">
    <w:abstractNumId w:val="4"/>
  </w:num>
  <w:num w:numId="35">
    <w:abstractNumId w:val="54"/>
  </w:num>
  <w:num w:numId="36">
    <w:abstractNumId w:val="55"/>
  </w:num>
  <w:num w:numId="37">
    <w:abstractNumId w:val="61"/>
  </w:num>
  <w:num w:numId="38">
    <w:abstractNumId w:val="51"/>
  </w:num>
  <w:num w:numId="39">
    <w:abstractNumId w:val="40"/>
  </w:num>
  <w:num w:numId="40">
    <w:abstractNumId w:val="42"/>
  </w:num>
  <w:num w:numId="41">
    <w:abstractNumId w:val="2"/>
  </w:num>
  <w:num w:numId="42">
    <w:abstractNumId w:val="17"/>
  </w:num>
  <w:num w:numId="43">
    <w:abstractNumId w:val="27"/>
  </w:num>
  <w:num w:numId="44">
    <w:abstractNumId w:val="53"/>
  </w:num>
  <w:num w:numId="45">
    <w:abstractNumId w:val="34"/>
  </w:num>
  <w:num w:numId="46">
    <w:abstractNumId w:val="50"/>
  </w:num>
  <w:num w:numId="47">
    <w:abstractNumId w:val="39"/>
  </w:num>
  <w:num w:numId="48">
    <w:abstractNumId w:val="43"/>
  </w:num>
  <w:num w:numId="49">
    <w:abstractNumId w:val="21"/>
  </w:num>
  <w:num w:numId="50">
    <w:abstractNumId w:val="63"/>
  </w:num>
  <w:num w:numId="51">
    <w:abstractNumId w:val="62"/>
  </w:num>
  <w:num w:numId="52">
    <w:abstractNumId w:val="36"/>
  </w:num>
  <w:num w:numId="53">
    <w:abstractNumId w:val="28"/>
  </w:num>
  <w:num w:numId="54">
    <w:abstractNumId w:val="3"/>
  </w:num>
  <w:num w:numId="55">
    <w:abstractNumId w:val="15"/>
  </w:num>
  <w:num w:numId="56">
    <w:abstractNumId w:val="9"/>
  </w:num>
  <w:num w:numId="57">
    <w:abstractNumId w:val="30"/>
  </w:num>
  <w:num w:numId="58">
    <w:abstractNumId w:val="59"/>
  </w:num>
  <w:num w:numId="59">
    <w:abstractNumId w:val="38"/>
  </w:num>
  <w:num w:numId="60">
    <w:abstractNumId w:val="24"/>
  </w:num>
  <w:num w:numId="61">
    <w:abstractNumId w:val="29"/>
  </w:num>
  <w:num w:numId="62">
    <w:abstractNumId w:val="12"/>
  </w:num>
  <w:num w:numId="63">
    <w:abstractNumId w:val="68"/>
  </w:num>
  <w:num w:numId="64">
    <w:abstractNumId w:val="64"/>
  </w:num>
  <w:num w:numId="65">
    <w:abstractNumId w:val="32"/>
  </w:num>
  <w:num w:numId="66">
    <w:abstractNumId w:val="35"/>
  </w:num>
  <w:num w:numId="67">
    <w:abstractNumId w:val="66"/>
  </w:num>
  <w:num w:numId="68">
    <w:abstractNumId w:val="41"/>
  </w:num>
  <w:num w:numId="69">
    <w:abstractNumId w:val="16"/>
  </w:num>
  <w:num w:numId="70">
    <w:abstractNumId w:val="67"/>
  </w:num>
  <w:num w:numId="71">
    <w:abstractNumId w:val="4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14156"/>
    <w:rsid w:val="00016DEA"/>
    <w:rsid w:val="00025F83"/>
    <w:rsid w:val="00026D5B"/>
    <w:rsid w:val="000503B1"/>
    <w:rsid w:val="00050D8F"/>
    <w:rsid w:val="00054755"/>
    <w:rsid w:val="000569D6"/>
    <w:rsid w:val="00066F24"/>
    <w:rsid w:val="00081EFE"/>
    <w:rsid w:val="00081FA8"/>
    <w:rsid w:val="0008289A"/>
    <w:rsid w:val="000856E1"/>
    <w:rsid w:val="000B27F0"/>
    <w:rsid w:val="000D10E2"/>
    <w:rsid w:val="000E1177"/>
    <w:rsid w:val="000E6FF9"/>
    <w:rsid w:val="000F429D"/>
    <w:rsid w:val="000F5234"/>
    <w:rsid w:val="000F55AF"/>
    <w:rsid w:val="00102F5C"/>
    <w:rsid w:val="001060E8"/>
    <w:rsid w:val="001066DF"/>
    <w:rsid w:val="00111BEE"/>
    <w:rsid w:val="00114BDF"/>
    <w:rsid w:val="00116361"/>
    <w:rsid w:val="00130BA3"/>
    <w:rsid w:val="00150D2A"/>
    <w:rsid w:val="001514CB"/>
    <w:rsid w:val="001565C9"/>
    <w:rsid w:val="00170DD2"/>
    <w:rsid w:val="001767D3"/>
    <w:rsid w:val="00180DB5"/>
    <w:rsid w:val="00182D10"/>
    <w:rsid w:val="00183589"/>
    <w:rsid w:val="00184B98"/>
    <w:rsid w:val="001B65C9"/>
    <w:rsid w:val="001B7788"/>
    <w:rsid w:val="001C2252"/>
    <w:rsid w:val="001D1412"/>
    <w:rsid w:val="001E001B"/>
    <w:rsid w:val="001F5465"/>
    <w:rsid w:val="001F7CF5"/>
    <w:rsid w:val="00202E4D"/>
    <w:rsid w:val="00203E22"/>
    <w:rsid w:val="002172BF"/>
    <w:rsid w:val="00221D88"/>
    <w:rsid w:val="002267B9"/>
    <w:rsid w:val="00236E5C"/>
    <w:rsid w:val="002433E4"/>
    <w:rsid w:val="00244530"/>
    <w:rsid w:val="00253931"/>
    <w:rsid w:val="00253953"/>
    <w:rsid w:val="00257130"/>
    <w:rsid w:val="00262EC0"/>
    <w:rsid w:val="00267830"/>
    <w:rsid w:val="00272D20"/>
    <w:rsid w:val="002829B0"/>
    <w:rsid w:val="002976F4"/>
    <w:rsid w:val="002A0ED3"/>
    <w:rsid w:val="002B341A"/>
    <w:rsid w:val="002D37AA"/>
    <w:rsid w:val="002F1D0E"/>
    <w:rsid w:val="00321F2A"/>
    <w:rsid w:val="003357FD"/>
    <w:rsid w:val="00371C3E"/>
    <w:rsid w:val="00374B3F"/>
    <w:rsid w:val="00377989"/>
    <w:rsid w:val="00390222"/>
    <w:rsid w:val="00392626"/>
    <w:rsid w:val="0039358D"/>
    <w:rsid w:val="003C0115"/>
    <w:rsid w:val="003C1560"/>
    <w:rsid w:val="003C6251"/>
    <w:rsid w:val="003D196B"/>
    <w:rsid w:val="003E2692"/>
    <w:rsid w:val="003E6697"/>
    <w:rsid w:val="003F1701"/>
    <w:rsid w:val="003F19B9"/>
    <w:rsid w:val="003F422C"/>
    <w:rsid w:val="00404921"/>
    <w:rsid w:val="00407233"/>
    <w:rsid w:val="00434721"/>
    <w:rsid w:val="004461E5"/>
    <w:rsid w:val="00446FD9"/>
    <w:rsid w:val="0045211B"/>
    <w:rsid w:val="00452CF2"/>
    <w:rsid w:val="00465132"/>
    <w:rsid w:val="00470C33"/>
    <w:rsid w:val="004744FD"/>
    <w:rsid w:val="00480736"/>
    <w:rsid w:val="00481344"/>
    <w:rsid w:val="00490304"/>
    <w:rsid w:val="0049665C"/>
    <w:rsid w:val="004B0A1F"/>
    <w:rsid w:val="004C09DA"/>
    <w:rsid w:val="004E37E6"/>
    <w:rsid w:val="004F3A0C"/>
    <w:rsid w:val="004F7821"/>
    <w:rsid w:val="005160A0"/>
    <w:rsid w:val="005176E4"/>
    <w:rsid w:val="005330B7"/>
    <w:rsid w:val="00535638"/>
    <w:rsid w:val="00543C90"/>
    <w:rsid w:val="00556E68"/>
    <w:rsid w:val="0058164D"/>
    <w:rsid w:val="00595B92"/>
    <w:rsid w:val="005F5DBE"/>
    <w:rsid w:val="00601D49"/>
    <w:rsid w:val="00611E64"/>
    <w:rsid w:val="00612A21"/>
    <w:rsid w:val="006402DD"/>
    <w:rsid w:val="006417F4"/>
    <w:rsid w:val="00643184"/>
    <w:rsid w:val="006519F0"/>
    <w:rsid w:val="00661A23"/>
    <w:rsid w:val="006663B5"/>
    <w:rsid w:val="00682CB3"/>
    <w:rsid w:val="00685DF7"/>
    <w:rsid w:val="0068722F"/>
    <w:rsid w:val="00687273"/>
    <w:rsid w:val="00696061"/>
    <w:rsid w:val="006A048B"/>
    <w:rsid w:val="006A1403"/>
    <w:rsid w:val="006A27D3"/>
    <w:rsid w:val="006A630F"/>
    <w:rsid w:val="006D0AAF"/>
    <w:rsid w:val="006E3CBC"/>
    <w:rsid w:val="006F3E0F"/>
    <w:rsid w:val="006F3E8F"/>
    <w:rsid w:val="0070183F"/>
    <w:rsid w:val="00733FAA"/>
    <w:rsid w:val="007418F9"/>
    <w:rsid w:val="007539A8"/>
    <w:rsid w:val="00754D3C"/>
    <w:rsid w:val="007664B0"/>
    <w:rsid w:val="00767567"/>
    <w:rsid w:val="00774C45"/>
    <w:rsid w:val="007A4D05"/>
    <w:rsid w:val="007C3B36"/>
    <w:rsid w:val="007D5A9A"/>
    <w:rsid w:val="007E7D29"/>
    <w:rsid w:val="007F646B"/>
    <w:rsid w:val="007F692D"/>
    <w:rsid w:val="00802379"/>
    <w:rsid w:val="00807498"/>
    <w:rsid w:val="00813250"/>
    <w:rsid w:val="00835226"/>
    <w:rsid w:val="008369F3"/>
    <w:rsid w:val="00843399"/>
    <w:rsid w:val="0084399F"/>
    <w:rsid w:val="00846763"/>
    <w:rsid w:val="00851B86"/>
    <w:rsid w:val="00852AEF"/>
    <w:rsid w:val="008562C3"/>
    <w:rsid w:val="008644F8"/>
    <w:rsid w:val="0086514F"/>
    <w:rsid w:val="008716CB"/>
    <w:rsid w:val="008722BF"/>
    <w:rsid w:val="0087655A"/>
    <w:rsid w:val="00882C9E"/>
    <w:rsid w:val="0089623E"/>
    <w:rsid w:val="008A1DCB"/>
    <w:rsid w:val="008B2553"/>
    <w:rsid w:val="008E78C7"/>
    <w:rsid w:val="008F2AF6"/>
    <w:rsid w:val="00905190"/>
    <w:rsid w:val="00946FAA"/>
    <w:rsid w:val="00996D2B"/>
    <w:rsid w:val="00997F82"/>
    <w:rsid w:val="009A09B1"/>
    <w:rsid w:val="009A65F5"/>
    <w:rsid w:val="009B0CD5"/>
    <w:rsid w:val="009B30A2"/>
    <w:rsid w:val="009B47E3"/>
    <w:rsid w:val="009C0658"/>
    <w:rsid w:val="009D25B2"/>
    <w:rsid w:val="00A07FDA"/>
    <w:rsid w:val="00A54367"/>
    <w:rsid w:val="00A55D6C"/>
    <w:rsid w:val="00A57C24"/>
    <w:rsid w:val="00A6607C"/>
    <w:rsid w:val="00A90A85"/>
    <w:rsid w:val="00A966DA"/>
    <w:rsid w:val="00AA7832"/>
    <w:rsid w:val="00AB07F9"/>
    <w:rsid w:val="00AB2D92"/>
    <w:rsid w:val="00AC5FDA"/>
    <w:rsid w:val="00AD7FDE"/>
    <w:rsid w:val="00AF3E0B"/>
    <w:rsid w:val="00B04943"/>
    <w:rsid w:val="00B17279"/>
    <w:rsid w:val="00B17A91"/>
    <w:rsid w:val="00B30AD8"/>
    <w:rsid w:val="00B33237"/>
    <w:rsid w:val="00B369A2"/>
    <w:rsid w:val="00B43B53"/>
    <w:rsid w:val="00B673F2"/>
    <w:rsid w:val="00B67AB8"/>
    <w:rsid w:val="00B7131F"/>
    <w:rsid w:val="00B8659A"/>
    <w:rsid w:val="00B87635"/>
    <w:rsid w:val="00B93BEE"/>
    <w:rsid w:val="00BA6B77"/>
    <w:rsid w:val="00BB2ACF"/>
    <w:rsid w:val="00BC0EFD"/>
    <w:rsid w:val="00BD1B6D"/>
    <w:rsid w:val="00C04A44"/>
    <w:rsid w:val="00C11666"/>
    <w:rsid w:val="00C2128B"/>
    <w:rsid w:val="00C22AE4"/>
    <w:rsid w:val="00C245DC"/>
    <w:rsid w:val="00C334BD"/>
    <w:rsid w:val="00C473E6"/>
    <w:rsid w:val="00C56489"/>
    <w:rsid w:val="00C67CAD"/>
    <w:rsid w:val="00C72A19"/>
    <w:rsid w:val="00C82E9A"/>
    <w:rsid w:val="00C9773A"/>
    <w:rsid w:val="00CA18C8"/>
    <w:rsid w:val="00CB136D"/>
    <w:rsid w:val="00CC2496"/>
    <w:rsid w:val="00CC7030"/>
    <w:rsid w:val="00CD453C"/>
    <w:rsid w:val="00CE1A3E"/>
    <w:rsid w:val="00D04B97"/>
    <w:rsid w:val="00D14C30"/>
    <w:rsid w:val="00D1566D"/>
    <w:rsid w:val="00D1776B"/>
    <w:rsid w:val="00D43CCC"/>
    <w:rsid w:val="00D61144"/>
    <w:rsid w:val="00D74CA0"/>
    <w:rsid w:val="00D80080"/>
    <w:rsid w:val="00D9186E"/>
    <w:rsid w:val="00D93223"/>
    <w:rsid w:val="00DA6C6C"/>
    <w:rsid w:val="00DD26C9"/>
    <w:rsid w:val="00DD3EE2"/>
    <w:rsid w:val="00DE3D8F"/>
    <w:rsid w:val="00DE5EBB"/>
    <w:rsid w:val="00DF0742"/>
    <w:rsid w:val="00E0368D"/>
    <w:rsid w:val="00E101C8"/>
    <w:rsid w:val="00E13A96"/>
    <w:rsid w:val="00E24017"/>
    <w:rsid w:val="00E432A9"/>
    <w:rsid w:val="00E512A7"/>
    <w:rsid w:val="00E60334"/>
    <w:rsid w:val="00EB65C0"/>
    <w:rsid w:val="00EC62F2"/>
    <w:rsid w:val="00EE0748"/>
    <w:rsid w:val="00EE0F04"/>
    <w:rsid w:val="00F067CF"/>
    <w:rsid w:val="00F06E63"/>
    <w:rsid w:val="00F071E6"/>
    <w:rsid w:val="00F075BE"/>
    <w:rsid w:val="00F23F27"/>
    <w:rsid w:val="00F34153"/>
    <w:rsid w:val="00F36A40"/>
    <w:rsid w:val="00F413B2"/>
    <w:rsid w:val="00F602A7"/>
    <w:rsid w:val="00F61927"/>
    <w:rsid w:val="00F61F89"/>
    <w:rsid w:val="00F72DB7"/>
    <w:rsid w:val="00F830BB"/>
    <w:rsid w:val="00F9589C"/>
    <w:rsid w:val="00FB0591"/>
    <w:rsid w:val="00FB4919"/>
    <w:rsid w:val="00FB755C"/>
    <w:rsid w:val="00FC300E"/>
    <w:rsid w:val="00FD6552"/>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evyrieenzmienka3">
    <w:name w:val="Nevyriešená zmienka3"/>
    <w:basedOn w:val="Predvolenpsmoodseku"/>
    <w:uiPriority w:val="99"/>
    <w:semiHidden/>
    <w:unhideWhenUsed/>
    <w:rsid w:val="00407233"/>
    <w:rPr>
      <w:color w:val="605E5C"/>
      <w:shd w:val="clear" w:color="auto" w:fill="E1DFDD"/>
    </w:rPr>
  </w:style>
  <w:style w:type="character" w:styleId="Nevyrieenzmienka">
    <w:name w:val="Unresolved Mention"/>
    <w:basedOn w:val="Predvolenpsmoodseku"/>
    <w:uiPriority w:val="99"/>
    <w:semiHidden/>
    <w:unhideWhenUsed/>
    <w:rsid w:val="001060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5803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sbebrava.sk" TargetMode="External"/><Relationship Id="rId13" Type="http://schemas.openxmlformats.org/officeDocument/2006/relationships/hyperlink" Target="http://www.registeruz.sk" TargetMode="External"/><Relationship Id="rId18" Type="http://schemas.openxmlformats.org/officeDocument/2006/relationships/hyperlink" Target="http://www.masbebrava.sk/"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statnapomoc.sk/wp-content/uploads/2016/03/Prirucka-EK2015SK1.pdf" TargetMode="External"/><Relationship Id="rId17" Type="http://schemas.openxmlformats.org/officeDocument/2006/relationships/hyperlink" Target="http://maszpv.sk/aktualne-vyzvy/irop/"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asbebrava.sk/vyzvy-mas/irop-vyzvy/"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p.gov.sk/app/registerNZ/"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mirri.gov.sk/mpsr/irop-programove-obdobie-2014-2020/clld/programove-dokumenty/vzory/vzor-zmluvy-o-prispevok/index.html" TargetMode="External"/><Relationship Id="rId23" Type="http://schemas.openxmlformats.org/officeDocument/2006/relationships/fontTable" Target="fontTable.xml"/><Relationship Id="rId10" Type="http://schemas.openxmlformats.org/officeDocument/2006/relationships/hyperlink" Target="https://esluzby.genpro.gov.sk/zoznam-odsudenych-pravnickych-osob" TargetMode="External"/><Relationship Id="rId19" Type="http://schemas.openxmlformats.org/officeDocument/2006/relationships/hyperlink" Target="mailto:koordinator@masbebrava.sk" TargetMode="External"/><Relationship Id="rId4" Type="http://schemas.openxmlformats.org/officeDocument/2006/relationships/settings" Target="settings.xml"/><Relationship Id="rId9" Type="http://schemas.openxmlformats.org/officeDocument/2006/relationships/hyperlink" Target="https://rpo.statistics.sk" TargetMode="External"/><Relationship Id="rId14" Type="http://schemas.openxmlformats.org/officeDocument/2006/relationships/hyperlink" Target="http://www.registeruz.sk"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
      <w:docPartPr>
        <w:name w:val="D67079A4C2D74CF998718BB26DAFBA7F"/>
        <w:category>
          <w:name w:val="Všeobecné"/>
          <w:gallery w:val="placeholder"/>
        </w:category>
        <w:types>
          <w:type w:val="bbPlcHdr"/>
        </w:types>
        <w:behaviors>
          <w:behavior w:val="content"/>
        </w:behaviors>
        <w:guid w:val="{84CD0DA2-05B5-4601-BD00-F9F39CE36BB0}"/>
      </w:docPartPr>
      <w:docPartBody>
        <w:p w:rsidR="00615C90" w:rsidRDefault="00143718" w:rsidP="00143718">
          <w:pPr>
            <w:pStyle w:val="D67079A4C2D74CF998718BB26DAFBA7F"/>
          </w:pPr>
          <w:r w:rsidRPr="00494B4C">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079AD"/>
    <w:rsid w:val="000E2AB8"/>
    <w:rsid w:val="000F7DB6"/>
    <w:rsid w:val="00143718"/>
    <w:rsid w:val="00202E84"/>
    <w:rsid w:val="0023432E"/>
    <w:rsid w:val="002512C7"/>
    <w:rsid w:val="00255BF5"/>
    <w:rsid w:val="00286EDA"/>
    <w:rsid w:val="002E56FD"/>
    <w:rsid w:val="002F71B3"/>
    <w:rsid w:val="00301556"/>
    <w:rsid w:val="003E71BA"/>
    <w:rsid w:val="004E280D"/>
    <w:rsid w:val="00544634"/>
    <w:rsid w:val="00553744"/>
    <w:rsid w:val="00580068"/>
    <w:rsid w:val="0060238A"/>
    <w:rsid w:val="00615C90"/>
    <w:rsid w:val="0065704D"/>
    <w:rsid w:val="006F187E"/>
    <w:rsid w:val="00786B04"/>
    <w:rsid w:val="00835C47"/>
    <w:rsid w:val="0090299F"/>
    <w:rsid w:val="009F2427"/>
    <w:rsid w:val="00A30B05"/>
    <w:rsid w:val="00AA2128"/>
    <w:rsid w:val="00AD6F7F"/>
    <w:rsid w:val="00AF7AB3"/>
    <w:rsid w:val="00B05E4E"/>
    <w:rsid w:val="00B616FF"/>
    <w:rsid w:val="00B92D53"/>
    <w:rsid w:val="00B973B3"/>
    <w:rsid w:val="00BD2B72"/>
    <w:rsid w:val="00C14B5B"/>
    <w:rsid w:val="00C42A8B"/>
    <w:rsid w:val="00D8773F"/>
    <w:rsid w:val="00DD0724"/>
    <w:rsid w:val="00DD7C60"/>
    <w:rsid w:val="00ED167E"/>
    <w:rsid w:val="00F8155B"/>
    <w:rsid w:val="00F96B98"/>
    <w:rsid w:val="00FA004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143718"/>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1F61477AE26247998C6191594936CE97">
    <w:name w:val="1F61477AE26247998C6191594936CE97"/>
    <w:rsid w:val="00A30B05"/>
  </w:style>
  <w:style w:type="paragraph" w:customStyle="1" w:styleId="D67079A4C2D74CF998718BB26DAFBA7F">
    <w:name w:val="D67079A4C2D74CF998718BB26DAFBA7F"/>
    <w:rsid w:val="0014371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7452F-CFC3-4A96-B382-4D217228A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14663</Words>
  <Characters>83580</Characters>
  <Application>Microsoft Office Word</Application>
  <DocSecurity>0</DocSecurity>
  <Lines>696</Lines>
  <Paragraphs>196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2023-01-04T14:42:00Z</dcterms:created>
  <dcterms:modified xsi:type="dcterms:W3CDTF">2023-01-11T07:07:00Z</dcterms:modified>
</cp:coreProperties>
</file>